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D4F7F" w14:textId="77777777" w:rsidR="00294055" w:rsidRDefault="007C66BE">
      <w:pPr>
        <w:pStyle w:val="Nadpis10"/>
        <w:ind w:left="432"/>
      </w:pPr>
      <w:proofErr w:type="spellStart"/>
      <w:r>
        <w:t>Asset</w:t>
      </w:r>
      <w:proofErr w:type="spellEnd"/>
      <w:r>
        <w:t xml:space="preserve"> management </w:t>
      </w:r>
    </w:p>
    <w:p w14:paraId="33BF864A" w14:textId="77777777" w:rsidR="00294055" w:rsidRDefault="007C66BE">
      <w:pPr>
        <w:pStyle w:val="Nadpis2"/>
        <w:ind w:left="576"/>
      </w:pPr>
      <w:bookmarkStart w:id="0" w:name="_Ref192666702"/>
      <w:r>
        <w:t>Řešení</w:t>
      </w:r>
      <w:bookmarkEnd w:id="0"/>
      <w:r>
        <w:t xml:space="preserve"> </w:t>
      </w:r>
      <w:proofErr w:type="spellStart"/>
      <w:r>
        <w:t>Asset</w:t>
      </w:r>
      <w:proofErr w:type="spellEnd"/>
      <w:r>
        <w:t xml:space="preserve"> Management (AM)</w:t>
      </w:r>
    </w:p>
    <w:p w14:paraId="558FA5D7" w14:textId="77777777" w:rsidR="00294055" w:rsidRDefault="007C66BE">
      <w:pPr>
        <w:rPr>
          <w:rFonts w:cstheme="minorHAnsi"/>
        </w:rPr>
      </w:pPr>
      <w:r>
        <w:rPr>
          <w:rFonts w:cstheme="minorHAnsi"/>
        </w:rPr>
        <w:t xml:space="preserve">Zadáním je informační systém umožňující organizaci zavést efektivní správu a technickou evidenci veškerého počítačového i ostatního majetku. Musí pomáhat pracovníkům ICT oddělení v řešení a zdokumentování každodenních operativních úkolů a ve sdílení a údržbě informací spojených s IT infrastrukturou. Musí poskytovat důležité informace pro plánování obnovy IT prostředků a přípravu rozpočtů a musí pomáhat v řízení podnikatelských rizik právního či regulačního postihu spojených </w:t>
      </w:r>
      <w:proofErr w:type="gramStart"/>
      <w:r>
        <w:rPr>
          <w:rFonts w:cstheme="minorHAnsi"/>
        </w:rPr>
        <w:t>s</w:t>
      </w:r>
      <w:proofErr w:type="gramEnd"/>
      <w:r>
        <w:rPr>
          <w:rFonts w:cstheme="minorHAnsi"/>
        </w:rPr>
        <w:t xml:space="preserve"> užívání nelegálního software ve společnosti.</w:t>
      </w:r>
    </w:p>
    <w:p w14:paraId="02DA0499" w14:textId="77777777" w:rsidR="00294055" w:rsidRDefault="00294055">
      <w:pPr>
        <w:rPr>
          <w:rFonts w:cstheme="minorHAnsi"/>
        </w:rPr>
      </w:pPr>
    </w:p>
    <w:p w14:paraId="00EF0CBF" w14:textId="77777777" w:rsidR="00294055" w:rsidRDefault="007C66BE">
      <w:pPr>
        <w:rPr>
          <w:rFonts w:cstheme="minorHAnsi"/>
          <w:b/>
        </w:rPr>
      </w:pPr>
      <w:r>
        <w:rPr>
          <w:rFonts w:cstheme="minorHAnsi"/>
          <w:b/>
        </w:rPr>
        <w:t>Obecné požadavky</w:t>
      </w:r>
    </w:p>
    <w:p w14:paraId="0C21402E" w14:textId="433AEB7E" w:rsidR="00123882" w:rsidRPr="003D783D" w:rsidRDefault="00123882" w:rsidP="00C27275">
      <w:pPr>
        <w:pStyle w:val="Odstavecseseznamem"/>
        <w:numPr>
          <w:ilvl w:val="0"/>
          <w:numId w:val="34"/>
        </w:numPr>
        <w:spacing w:before="0" w:after="0" w:line="240" w:lineRule="auto"/>
        <w:contextualSpacing w:val="0"/>
        <w:rPr>
          <w:rFonts w:cstheme="minorHAnsi"/>
        </w:rPr>
      </w:pPr>
      <w:r w:rsidRPr="003D783D">
        <w:rPr>
          <w:rFonts w:cstheme="minorHAnsi"/>
        </w:rPr>
        <w:t>Zadavatel požaduje možnost volby provozovat celé řešení jako on-premise. V případě že se v budoucnu rozhodneme změnit své původní rozhodnutí</w:t>
      </w:r>
      <w:r w:rsidR="003D783D" w:rsidRPr="003D783D">
        <w:rPr>
          <w:rFonts w:cstheme="minorHAnsi"/>
        </w:rPr>
        <w:t>,</w:t>
      </w:r>
      <w:r w:rsidRPr="003D783D">
        <w:rPr>
          <w:rFonts w:cstheme="minorHAnsi"/>
        </w:rPr>
        <w:t xml:space="preserve"> aplikac</w:t>
      </w:r>
      <w:r w:rsidR="003D783D">
        <w:rPr>
          <w:rFonts w:cstheme="minorHAnsi"/>
        </w:rPr>
        <w:t>i</w:t>
      </w:r>
      <w:r w:rsidRPr="003D783D">
        <w:rPr>
          <w:rFonts w:cstheme="minorHAnsi"/>
        </w:rPr>
        <w:t xml:space="preserve"> musí </w:t>
      </w:r>
      <w:r w:rsidR="003D783D" w:rsidRPr="003D783D">
        <w:rPr>
          <w:rFonts w:cstheme="minorHAnsi"/>
        </w:rPr>
        <w:t xml:space="preserve">být </w:t>
      </w:r>
      <w:r w:rsidRPr="003D783D">
        <w:rPr>
          <w:rFonts w:cstheme="minorHAnsi"/>
        </w:rPr>
        <w:t xml:space="preserve">možno provozovat i v režimu </w:t>
      </w:r>
      <w:proofErr w:type="spellStart"/>
      <w:r w:rsidRPr="003D783D">
        <w:rPr>
          <w:rFonts w:cstheme="minorHAnsi"/>
        </w:rPr>
        <w:t>SaaS</w:t>
      </w:r>
      <w:proofErr w:type="spellEnd"/>
      <w:r w:rsidRPr="003D783D">
        <w:rPr>
          <w:rFonts w:cstheme="minorHAnsi"/>
        </w:rPr>
        <w:t xml:space="preserve"> (musí být stejná pro prostředí </w:t>
      </w:r>
      <w:proofErr w:type="spellStart"/>
      <w:r w:rsidRPr="003D783D">
        <w:rPr>
          <w:rFonts w:cstheme="minorHAnsi"/>
        </w:rPr>
        <w:t>SaaS</w:t>
      </w:r>
      <w:proofErr w:type="spellEnd"/>
      <w:r w:rsidRPr="003D783D">
        <w:rPr>
          <w:rFonts w:cstheme="minorHAnsi"/>
        </w:rPr>
        <w:t xml:space="preserve"> i on-premise).</w:t>
      </w:r>
    </w:p>
    <w:p w14:paraId="426D0F1B" w14:textId="03809961" w:rsidR="001344F2" w:rsidRDefault="007C66BE" w:rsidP="003D783D">
      <w:pPr>
        <w:pStyle w:val="Odstavecseseznamem"/>
        <w:numPr>
          <w:ilvl w:val="0"/>
          <w:numId w:val="34"/>
        </w:numPr>
        <w:spacing w:before="0" w:after="0" w:line="240" w:lineRule="auto"/>
        <w:contextualSpacing w:val="0"/>
        <w:rPr>
          <w:rFonts w:cstheme="minorHAnsi"/>
        </w:rPr>
      </w:pPr>
      <w:r w:rsidRPr="003D783D">
        <w:rPr>
          <w:rFonts w:cstheme="minorHAnsi"/>
        </w:rPr>
        <w:t>Zadavatel požaduje možnost provozovat systém v prostředí MS Azure, systém musí být schválen a certifikován pro provozování v tomto prostředí.</w:t>
      </w:r>
    </w:p>
    <w:p w14:paraId="18916164" w14:textId="77777777" w:rsidR="00294055" w:rsidRPr="003D783D" w:rsidRDefault="007C66BE" w:rsidP="003D783D">
      <w:pPr>
        <w:pStyle w:val="Odstavecseseznamem"/>
        <w:numPr>
          <w:ilvl w:val="0"/>
          <w:numId w:val="34"/>
        </w:numPr>
        <w:spacing w:before="0" w:after="0" w:line="240" w:lineRule="auto"/>
        <w:contextualSpacing w:val="0"/>
        <w:rPr>
          <w:rFonts w:cstheme="minorHAnsi"/>
        </w:rPr>
      </w:pPr>
      <w:r w:rsidRPr="003D783D">
        <w:rPr>
          <w:rFonts w:cstheme="minorHAnsi"/>
        </w:rPr>
        <w:t>Minimálně pro rutinní činnosti (správa objektů a jejich vlastností, tisk předávacích protokolů, práce s SW, administrace systému) je požadován webový klient.</w:t>
      </w:r>
    </w:p>
    <w:p w14:paraId="1C51F067" w14:textId="77777777" w:rsidR="00294055" w:rsidRDefault="007C66BE">
      <w:pPr>
        <w:pStyle w:val="Odstavecseseznamem"/>
        <w:numPr>
          <w:ilvl w:val="0"/>
          <w:numId w:val="34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Pro zobrazení majetku přiděleného uživatelům v organizaci je požadován webový klient.</w:t>
      </w:r>
    </w:p>
    <w:p w14:paraId="0E80664E" w14:textId="77777777" w:rsidR="00294055" w:rsidRDefault="007C66BE">
      <w:pPr>
        <w:pStyle w:val="Odstavecseseznamem"/>
        <w:numPr>
          <w:ilvl w:val="0"/>
          <w:numId w:val="34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Celé řešení z důvodu bezpečnosti musí být v třívrstvé architektuře bez přímého přístupu klienta do databáze.</w:t>
      </w:r>
    </w:p>
    <w:p w14:paraId="6EE16B5E" w14:textId="77777777" w:rsidR="00294055" w:rsidRDefault="00294055">
      <w:pPr>
        <w:rPr>
          <w:rFonts w:cstheme="minorHAnsi"/>
        </w:rPr>
      </w:pPr>
    </w:p>
    <w:p w14:paraId="58E0D55B" w14:textId="77777777" w:rsidR="00294055" w:rsidRDefault="007C66BE">
      <w:pPr>
        <w:rPr>
          <w:rFonts w:cstheme="minorHAnsi"/>
          <w:b/>
        </w:rPr>
      </w:pPr>
      <w:r>
        <w:rPr>
          <w:rFonts w:cstheme="minorHAnsi"/>
          <w:b/>
        </w:rPr>
        <w:t>Základními požadavky na řešení jsou:</w:t>
      </w:r>
    </w:p>
    <w:p w14:paraId="4465E697" w14:textId="2E1514B1" w:rsidR="00294055" w:rsidRPr="003D783D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Zadavatel požaduje dodání software s trvalou licencí pro evidence a automatickou detekci hardware a software </w:t>
      </w:r>
      <w:r w:rsidRPr="003D783D">
        <w:rPr>
          <w:rFonts w:cstheme="minorHAnsi"/>
        </w:rPr>
        <w:t>pro</w:t>
      </w:r>
      <w:r w:rsidRPr="00C27275">
        <w:rPr>
          <w:rFonts w:cstheme="minorHAnsi"/>
        </w:rPr>
        <w:t xml:space="preserve"> </w:t>
      </w:r>
      <w:r w:rsidR="00705BD0">
        <w:rPr>
          <w:rFonts w:cstheme="minorHAnsi"/>
          <w:i/>
        </w:rPr>
        <w:t>9</w:t>
      </w:r>
      <w:r w:rsidRPr="00C27275">
        <w:rPr>
          <w:rFonts w:cstheme="minorHAnsi"/>
          <w:i/>
        </w:rPr>
        <w:t xml:space="preserve">00 </w:t>
      </w:r>
      <w:r w:rsidRPr="003D783D">
        <w:rPr>
          <w:rFonts w:cstheme="minorHAnsi"/>
        </w:rPr>
        <w:t>počítačů na platformě MS Windows.</w:t>
      </w:r>
    </w:p>
    <w:p w14:paraId="144C033A" w14:textId="77777777" w:rsidR="00294055" w:rsidRPr="003D783D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 w:rsidRPr="003D783D">
        <w:rPr>
          <w:rFonts w:cstheme="minorHAnsi"/>
        </w:rPr>
        <w:t xml:space="preserve">V rámci této licence musí být umožněno bezplatně evidovat další ICT majetek (telefony, tiskárny apod.) alespoň do </w:t>
      </w:r>
      <w:r w:rsidRPr="00C27275">
        <w:rPr>
          <w:rFonts w:cstheme="minorHAnsi"/>
        </w:rPr>
        <w:t>počtu padesátinásobku počtu objektů vystavené licence.</w:t>
      </w:r>
      <w:r w:rsidRPr="003D783D">
        <w:rPr>
          <w:rFonts w:cstheme="minorHAnsi"/>
        </w:rPr>
        <w:t xml:space="preserve"> </w:t>
      </w:r>
    </w:p>
    <w:p w14:paraId="43248FC7" w14:textId="77777777" w:rsidR="00294055" w:rsidRDefault="007C66BE">
      <w:pPr>
        <w:pStyle w:val="Odstavecseseznamem"/>
        <w:numPr>
          <w:ilvl w:val="0"/>
          <w:numId w:val="33"/>
        </w:numPr>
        <w:spacing w:before="0" w:after="200"/>
        <w:jc w:val="left"/>
        <w:rPr>
          <w:rFonts w:cstheme="minorHAnsi"/>
        </w:rPr>
      </w:pPr>
      <w:r w:rsidRPr="003D783D">
        <w:rPr>
          <w:rFonts w:cstheme="minorHAnsi"/>
        </w:rPr>
        <w:t>Podpora evidence libovolného majetku i mimo IT – možnost vytváření vlastních objektů</w:t>
      </w:r>
      <w:r>
        <w:rPr>
          <w:rFonts w:cstheme="minorHAnsi"/>
        </w:rPr>
        <w:t xml:space="preserve"> a vlastností k těmto objektům bez nutnosti rozšiřování licence za účelem technické evidence jakéhokoliv majetku úřadu (auta, nábytek, budovy, technika apod.).</w:t>
      </w:r>
    </w:p>
    <w:p w14:paraId="6CAC989C" w14:textId="77777777" w:rsidR="00294055" w:rsidRDefault="007C66BE">
      <w:pPr>
        <w:pStyle w:val="Odstavecseseznamem"/>
        <w:numPr>
          <w:ilvl w:val="0"/>
          <w:numId w:val="33"/>
        </w:numPr>
        <w:spacing w:before="0" w:after="200"/>
        <w:jc w:val="left"/>
        <w:rPr>
          <w:rFonts w:cstheme="minorHAnsi"/>
        </w:rPr>
      </w:pPr>
      <w:r>
        <w:rPr>
          <w:rFonts w:cstheme="minorHAnsi"/>
        </w:rPr>
        <w:t>Požadujeme z důvodu zabezpečení informací možnost nastavit práva na zobrazení jednotlivých vlastností objektů. Například některým uživatelům se nebudou zobrazovat údaje o cenách nebo jiné citlivé údaje na objektu.</w:t>
      </w:r>
    </w:p>
    <w:p w14:paraId="34679847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Zadavatel požaduje možnost přidávat do produktu libovolné vlastní objekty.</w:t>
      </w:r>
    </w:p>
    <w:p w14:paraId="05499C29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Zadavatel požaduje možnost upravovat a přidávat vlastnosti těchto objektů.</w:t>
      </w:r>
    </w:p>
    <w:p w14:paraId="73F8857E" w14:textId="77777777" w:rsidR="00294055" w:rsidRDefault="007C66BE">
      <w:pPr>
        <w:numPr>
          <w:ilvl w:val="0"/>
          <w:numId w:val="33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>Systém musí být schopen generovat pravidelná upozornění. (Končící záruky, platnosti licencí/smluv, …)</w:t>
      </w:r>
    </w:p>
    <w:p w14:paraId="2026203F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Zadavatel požaduje možnost definovat konkrétní vlastnost na konkrétním druhu objektu jako povinnou. </w:t>
      </w:r>
    </w:p>
    <w:p w14:paraId="71AFD2E5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Zadavatel požaduje možnost zobrazení majetku svých podřízených.</w:t>
      </w:r>
    </w:p>
    <w:p w14:paraId="013A9C5F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Majetek, za který uživatel zodpovídá (např. tiskárna v zasedací místnosti, na chodbě atd.).</w:t>
      </w:r>
    </w:p>
    <w:p w14:paraId="408DA1AF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Zadavatel požaduje bezpečný přístup k datům, kdy klient aplikace nevyžaduje přímý přístup do databáze.</w:t>
      </w:r>
    </w:p>
    <w:p w14:paraId="148080C2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Zadavatel požaduje provozování klienta aplikace z prostředí internetového prohlížeče.</w:t>
      </w:r>
    </w:p>
    <w:p w14:paraId="20D84AAD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Software musí podporovat rychlou orientaci v umístění majetku. Z tohoto důvodu požaduje zadavatel, aby veškerá struktura umístění majetku byla organizována v přehledné graficky zobrazené stromové struktuře. Tuto stromovou strukturu požadujeme volně modifikovat a upravovat.</w:t>
      </w:r>
    </w:p>
    <w:p w14:paraId="24B58B2B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lastRenderedPageBreak/>
        <w:t>Zadavatel požaduje možnost multiselect výběru ve stromové struktuře.</w:t>
      </w:r>
    </w:p>
    <w:p w14:paraId="63A8AC90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>Zadavatel požaduje možnost přesunu majetku nebo i části stromu výše uvedené struktury přesunem myší (metoda Drag &amp; Drop).</w:t>
      </w:r>
    </w:p>
    <w:p w14:paraId="58F0F624" w14:textId="77777777" w:rsidR="00294055" w:rsidRDefault="007C66BE">
      <w:pPr>
        <w:pStyle w:val="Odstavecseseznamem"/>
        <w:numPr>
          <w:ilvl w:val="0"/>
          <w:numId w:val="33"/>
        </w:numPr>
        <w:spacing w:before="0" w:after="200"/>
        <w:jc w:val="left"/>
        <w:rPr>
          <w:rFonts w:cstheme="minorHAnsi"/>
        </w:rPr>
      </w:pPr>
      <w:r>
        <w:rPr>
          <w:rFonts w:cstheme="minorHAnsi"/>
        </w:rPr>
        <w:t>Systém musí obsahovat portál pro zaměstnance, kde každý zaměstnanec může sledovat svůj svěřený majetek bez nutnosti instalace klientů na koncové počítače uživatelů.</w:t>
      </w:r>
    </w:p>
    <w:p w14:paraId="2F1F9726" w14:textId="7788DED3" w:rsidR="00294055" w:rsidRDefault="007C66BE">
      <w:pPr>
        <w:pStyle w:val="Odstavecseseznamem"/>
        <w:numPr>
          <w:ilvl w:val="0"/>
          <w:numId w:val="33"/>
        </w:numPr>
        <w:spacing w:before="0" w:after="200"/>
        <w:jc w:val="left"/>
        <w:rPr>
          <w:rFonts w:cstheme="minorHAnsi"/>
        </w:rPr>
      </w:pPr>
      <w:r>
        <w:rPr>
          <w:rFonts w:cstheme="minorHAnsi"/>
        </w:rPr>
        <w:t>Uživatelské rozhraní musí být lokalizováno do češtiny.</w:t>
      </w:r>
    </w:p>
    <w:p w14:paraId="69F65F00" w14:textId="77777777" w:rsidR="00294055" w:rsidRDefault="007C66BE">
      <w:pPr>
        <w:pStyle w:val="Odstavecseseznamem"/>
        <w:numPr>
          <w:ilvl w:val="0"/>
          <w:numId w:val="33"/>
        </w:numPr>
        <w:spacing w:before="0" w:after="200"/>
        <w:jc w:val="left"/>
        <w:rPr>
          <w:rFonts w:cstheme="minorHAnsi"/>
        </w:rPr>
      </w:pPr>
      <w:r>
        <w:rPr>
          <w:rFonts w:cstheme="minorHAnsi"/>
        </w:rPr>
        <w:t>Zadavatel požaduje, aby šablony tiskových sestav byly uloženy v databázi produktu, aby bylo zajištěno jednotné používání výstupů.</w:t>
      </w:r>
    </w:p>
    <w:p w14:paraId="2BA766CE" w14:textId="77777777" w:rsidR="00294055" w:rsidRDefault="007C66BE">
      <w:pPr>
        <w:pStyle w:val="Odstavecseseznamem"/>
        <w:numPr>
          <w:ilvl w:val="0"/>
          <w:numId w:val="33"/>
        </w:numPr>
        <w:spacing w:before="0" w:after="0" w:line="240" w:lineRule="auto"/>
        <w:contextualSpacing w:val="0"/>
        <w:rPr>
          <w:rFonts w:cstheme="minorHAnsi"/>
        </w:rPr>
      </w:pPr>
      <w:r>
        <w:rPr>
          <w:rFonts w:cstheme="minorHAnsi"/>
        </w:rPr>
        <w:t xml:space="preserve">Řešení obsahuje rozsáhlou knihovnu softwarových vzorů – </w:t>
      </w:r>
      <w:r>
        <w:rPr>
          <w:rFonts w:cstheme="minorHAnsi"/>
          <w:i/>
          <w:iCs/>
        </w:rPr>
        <w:t>minimálně 50.000 vzorů SW</w:t>
      </w:r>
    </w:p>
    <w:p w14:paraId="501FC494" w14:textId="77777777" w:rsidR="00294055" w:rsidRDefault="007C66BE">
      <w:pPr>
        <w:numPr>
          <w:ilvl w:val="0"/>
          <w:numId w:val="33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 xml:space="preserve">Řešení musí obsahovat znalostní databázi o software, automaticky udržovanou a publikovanou výrobcem a poskytovanou formou služby. </w:t>
      </w:r>
      <w:r w:rsidRPr="00C27275">
        <w:rPr>
          <w:rFonts w:cstheme="minorHAnsi"/>
        </w:rPr>
        <w:t>Řešení musí obsahovat</w:t>
      </w:r>
      <w:r w:rsidRPr="003D783D">
        <w:rPr>
          <w:rFonts w:cstheme="minorHAnsi"/>
        </w:rPr>
        <w:t xml:space="preserve"> </w:t>
      </w:r>
      <w:r w:rsidRPr="00C27275">
        <w:rPr>
          <w:rFonts w:cstheme="minorHAnsi"/>
        </w:rPr>
        <w:t xml:space="preserve">automatický </w:t>
      </w:r>
      <w:proofErr w:type="gramStart"/>
      <w:r w:rsidRPr="00C27275">
        <w:rPr>
          <w:rFonts w:cstheme="minorHAnsi"/>
        </w:rPr>
        <w:t>mechanizmus</w:t>
      </w:r>
      <w:proofErr w:type="gramEnd"/>
      <w:r w:rsidRPr="00C27275">
        <w:rPr>
          <w:rFonts w:cstheme="minorHAnsi"/>
        </w:rPr>
        <w:t xml:space="preserve"> pro odesílání hlaviček nerozpoznaného software</w:t>
      </w:r>
      <w:r w:rsidRPr="003D783D">
        <w:rPr>
          <w:rFonts w:cstheme="minorHAnsi"/>
        </w:rPr>
        <w:t xml:space="preserve"> </w:t>
      </w:r>
      <w:r w:rsidRPr="00C27275">
        <w:rPr>
          <w:rFonts w:cstheme="minorHAnsi"/>
        </w:rPr>
        <w:t>bez nutnosti ručního zásahu a následný automatický upgrade aktualizované softwarové knihovny – celý proces musí být plně automatický bez nutnosti jakéhokoliv zásahu nebo podpory na straně uživatele.</w:t>
      </w:r>
    </w:p>
    <w:p w14:paraId="6DC53023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 Zadavatel požaduje plný přístup k databázi pouze pro správce aplikace</w:t>
      </w:r>
      <w:r>
        <w:rPr>
          <w:rFonts w:asciiTheme="minorHAnsi" w:hAnsiTheme="minorHAnsi" w:cstheme="minorHAnsi"/>
          <w:b/>
          <w:bCs/>
          <w:sz w:val="21"/>
          <w:szCs w:val="21"/>
        </w:rPr>
        <w:t xml:space="preserve"> </w:t>
      </w:r>
      <w:r>
        <w:rPr>
          <w:rFonts w:asciiTheme="minorHAnsi" w:hAnsiTheme="minorHAnsi" w:cstheme="minorHAnsi"/>
          <w:sz w:val="21"/>
          <w:szCs w:val="21"/>
        </w:rPr>
        <w:t xml:space="preserve">pro volnou možnost tvorby reportů od předpřipravených výstupů s možností exportu do Excelu. </w:t>
      </w:r>
    </w:p>
    <w:p w14:paraId="40D4AEC4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Zadavatel požaduje možnost využít pro reporting </w:t>
      </w:r>
      <w:proofErr w:type="spellStart"/>
      <w:r>
        <w:rPr>
          <w:rFonts w:asciiTheme="minorHAnsi" w:hAnsiTheme="minorHAnsi" w:cstheme="minorHAnsi"/>
          <w:sz w:val="21"/>
          <w:szCs w:val="21"/>
        </w:rPr>
        <w:t>Power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BI a z tohoto důvodu jsou požadovány předpřipravené </w:t>
      </w:r>
      <w:proofErr w:type="spellStart"/>
      <w:r>
        <w:rPr>
          <w:rFonts w:asciiTheme="minorHAnsi" w:hAnsiTheme="minorHAnsi" w:cstheme="minorHAnsi"/>
          <w:sz w:val="21"/>
          <w:szCs w:val="21"/>
        </w:rPr>
        <w:t>Query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pohledy pro jednoduchou tvorbu reportů nad </w:t>
      </w:r>
      <w:proofErr w:type="spellStart"/>
      <w:r>
        <w:rPr>
          <w:rFonts w:asciiTheme="minorHAnsi" w:hAnsiTheme="minorHAnsi" w:cstheme="minorHAnsi"/>
          <w:sz w:val="21"/>
          <w:szCs w:val="21"/>
        </w:rPr>
        <w:t>Power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BI.</w:t>
      </w:r>
    </w:p>
    <w:p w14:paraId="3A417F61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Zadavatel požaduje, aby řešení obsahovalo možnost rozšíření o detekce pomocí SNMP protokolu i pro jiné objekty než počítače.</w:t>
      </w:r>
    </w:p>
    <w:p w14:paraId="7DC06E79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Pro počítače umístěné mimo vlastní LAN požadujeme odesílání dat z počítačů prostřednictvím internetu (stačí, když je počítač připojen k internetu a nemusí být navázána VPN do LAN) pomocí zabezpečeného protokolu.</w:t>
      </w:r>
    </w:p>
    <w:p w14:paraId="5A5B07AD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Řešení obsahuje možnost rozšíření o automatický mechanismus pro hlídání neoprávněně nainstalovaného software s možností několikastupňového eskalačního procesu.</w:t>
      </w:r>
    </w:p>
    <w:p w14:paraId="71424B17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Řešení obsahuje možnost tisku předávacích protokolů a umožňuje rozšíření o elektronické předávací protokoly.</w:t>
      </w:r>
    </w:p>
    <w:p w14:paraId="1747A9FE" w14:textId="77777777" w:rsidR="00294055" w:rsidRDefault="007C66BE">
      <w:pPr>
        <w:pStyle w:val="Zkladntext"/>
        <w:numPr>
          <w:ilvl w:val="1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Potvrzení uživatelem přes web </w:t>
      </w:r>
    </w:p>
    <w:p w14:paraId="335139D5" w14:textId="77777777" w:rsidR="00294055" w:rsidRDefault="007C66BE">
      <w:pPr>
        <w:pStyle w:val="Zkladntext"/>
        <w:numPr>
          <w:ilvl w:val="1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Potvrzení elektronickým perem na tabletu nebo dotykové obrazovce počítače</w:t>
      </w:r>
    </w:p>
    <w:p w14:paraId="4E2481EF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Řešení obsahuje možnost rozšíření o webovou inventuru, kdy koncoví uživatelé mají možnost na portálu v rámci inventury potvrdit majetek, který mají přidělen.</w:t>
      </w:r>
    </w:p>
    <w:p w14:paraId="69999AB1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Řešení musí obsahovat možnost rozšíření o rozhraní REST API</w:t>
      </w:r>
    </w:p>
    <w:p w14:paraId="44D07595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Mobilní aplikace pro platformy Android a iOS pro naskladňování majetku pomocí skenu čárových kódů (nutno ověřování vůči MS </w:t>
      </w:r>
      <w:proofErr w:type="spellStart"/>
      <w:r>
        <w:rPr>
          <w:rFonts w:asciiTheme="minorHAnsi" w:hAnsiTheme="minorHAnsi" w:cstheme="minorHAnsi"/>
          <w:sz w:val="21"/>
          <w:szCs w:val="21"/>
        </w:rPr>
        <w:t>Entra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ID)</w:t>
      </w:r>
    </w:p>
    <w:p w14:paraId="0C3BA395" w14:textId="77777777" w:rsidR="00294055" w:rsidRDefault="007C66BE">
      <w:pPr>
        <w:pStyle w:val="Zkladntext"/>
        <w:numPr>
          <w:ilvl w:val="0"/>
          <w:numId w:val="33"/>
        </w:num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Modul AM CA – možnost rozšíření uživatelských úprav – přidání vlastních tlačítek v rozhraní (otevření aplikace třetích stran), automatické dopočítávání hodnot vlastností</w:t>
      </w:r>
    </w:p>
    <w:p w14:paraId="66FF456C" w14:textId="77777777" w:rsidR="00294055" w:rsidRDefault="00294055">
      <w:pPr>
        <w:pStyle w:val="Zkladntext"/>
        <w:spacing w:after="0"/>
        <w:ind w:left="643"/>
        <w:rPr>
          <w:rFonts w:ascii="Arial" w:hAnsi="Arial" w:cs="Arial"/>
          <w:b/>
        </w:rPr>
      </w:pPr>
    </w:p>
    <w:p w14:paraId="6A172636" w14:textId="77777777" w:rsidR="00294055" w:rsidRDefault="007C66BE">
      <w:pPr>
        <w:pStyle w:val="Zkladntext"/>
        <w:spacing w:after="0"/>
        <w:jc w:val="both"/>
        <w:rPr>
          <w:rFonts w:asciiTheme="minorHAnsi" w:hAnsiTheme="minorHAnsi" w:cstheme="minorHAnsi"/>
          <w:b/>
          <w:bCs/>
          <w:sz w:val="21"/>
          <w:szCs w:val="21"/>
        </w:rPr>
      </w:pPr>
      <w:r>
        <w:rPr>
          <w:rFonts w:asciiTheme="minorHAnsi" w:hAnsiTheme="minorHAnsi" w:cstheme="minorHAnsi"/>
          <w:b/>
          <w:bCs/>
          <w:sz w:val="21"/>
          <w:szCs w:val="21"/>
        </w:rPr>
        <w:t>Požadované certifikace</w:t>
      </w:r>
    </w:p>
    <w:p w14:paraId="1521C7A0" w14:textId="77777777" w:rsidR="00294055" w:rsidRDefault="007C66BE">
      <w:pPr>
        <w:pStyle w:val="Zkladntext"/>
        <w:spacing w:after="0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Navržené řešení musí být schváleno v katalogu eGovernment služeb na úrovni 3.</w:t>
      </w:r>
    </w:p>
    <w:p w14:paraId="4BF40F14" w14:textId="77777777" w:rsidR="00294055" w:rsidRDefault="007C66BE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Navržené řešení musí být certifikováno na ověření shody s požadavky v Usnesení vlády České republiky č. 624/2001 Sb. O pravidlech, zásadách a způsobu zabezpečování kontroly užívání počítačových programů.</w:t>
      </w:r>
    </w:p>
    <w:p w14:paraId="6CF356D1" w14:textId="77777777" w:rsidR="00294055" w:rsidRDefault="007C66BE">
      <w:pPr>
        <w:rPr>
          <w:rFonts w:cstheme="minorHAnsi"/>
          <w:color w:val="000000"/>
        </w:rPr>
      </w:pPr>
      <w:r>
        <w:rPr>
          <w:rFonts w:cstheme="minorHAnsi"/>
          <w:color w:val="000000"/>
        </w:rPr>
        <w:t>K nabídce musí být přiložen certifikát vydaný způsobilou certifikační autoritou, potvrzující tuto certifikaci.</w:t>
      </w:r>
    </w:p>
    <w:p w14:paraId="4E5686FC" w14:textId="77777777" w:rsidR="00294055" w:rsidRDefault="007C66BE">
      <w:pPr>
        <w:pStyle w:val="Zkladntext"/>
        <w:spacing w:after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 xml:space="preserve">Navržené řešení musí být certifikováno na proces Správa aktiv (IT </w:t>
      </w:r>
      <w:proofErr w:type="spellStart"/>
      <w:r>
        <w:rPr>
          <w:rFonts w:asciiTheme="minorHAnsi" w:hAnsiTheme="minorHAnsi" w:cstheme="minorHAnsi"/>
          <w:sz w:val="21"/>
          <w:szCs w:val="21"/>
        </w:rPr>
        <w:t>Asset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Management) oprávněnou certifikační autoritou.</w:t>
      </w:r>
    </w:p>
    <w:p w14:paraId="68856383" w14:textId="77777777" w:rsidR="00294055" w:rsidRDefault="007C66BE">
      <w:pPr>
        <w:pStyle w:val="Zkladntext"/>
        <w:spacing w:after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K nabídce musí být přiložen certifikát vydaný způsobilou certifikační autoritou, potvrzující tento rozsah certifikací.</w:t>
      </w:r>
    </w:p>
    <w:p w14:paraId="60477CFE" w14:textId="77777777" w:rsidR="00294055" w:rsidRDefault="007C66BE">
      <w:pPr>
        <w:pStyle w:val="Zkladntext"/>
        <w:spacing w:after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Navržené řešení musí být certifikováno na proces Správa konfigurace (</w:t>
      </w:r>
      <w:proofErr w:type="spellStart"/>
      <w:r>
        <w:rPr>
          <w:rFonts w:asciiTheme="minorHAnsi" w:hAnsiTheme="minorHAnsi" w:cstheme="minorHAnsi"/>
          <w:sz w:val="21"/>
          <w:szCs w:val="21"/>
        </w:rPr>
        <w:t>Service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>
        <w:rPr>
          <w:rFonts w:asciiTheme="minorHAnsi" w:hAnsiTheme="minorHAnsi" w:cstheme="minorHAnsi"/>
          <w:sz w:val="21"/>
          <w:szCs w:val="21"/>
        </w:rPr>
        <w:t>Configuration</w:t>
      </w:r>
      <w:proofErr w:type="spellEnd"/>
      <w:r>
        <w:rPr>
          <w:rFonts w:asciiTheme="minorHAnsi" w:hAnsiTheme="minorHAnsi" w:cstheme="minorHAnsi"/>
          <w:sz w:val="21"/>
          <w:szCs w:val="21"/>
        </w:rPr>
        <w:t xml:space="preserve"> Management) oprávněnou certifikační autoritou.</w:t>
      </w:r>
    </w:p>
    <w:p w14:paraId="31930566" w14:textId="77777777" w:rsidR="00294055" w:rsidRDefault="007C66BE">
      <w:pPr>
        <w:pStyle w:val="Zkladntext"/>
        <w:spacing w:after="0"/>
        <w:rPr>
          <w:rFonts w:asciiTheme="minorHAnsi" w:hAnsiTheme="minorHAnsi" w:cstheme="minorHAnsi"/>
          <w:bCs/>
          <w:sz w:val="21"/>
          <w:szCs w:val="21"/>
        </w:rPr>
      </w:pPr>
      <w:r>
        <w:rPr>
          <w:rFonts w:asciiTheme="minorHAnsi" w:hAnsiTheme="minorHAnsi" w:cstheme="minorHAnsi"/>
          <w:bCs/>
          <w:sz w:val="21"/>
          <w:szCs w:val="21"/>
        </w:rPr>
        <w:t>K nabídce musí být přiložen certifikát vydaný způsobilou certifikační autoritou, potvrzující tento rozsah certifikací.</w:t>
      </w:r>
    </w:p>
    <w:p w14:paraId="7042EDD2" w14:textId="77777777" w:rsidR="00294055" w:rsidRDefault="007C66BE">
      <w:pPr>
        <w:pStyle w:val="Nadpis3"/>
      </w:pPr>
      <w:r>
        <w:lastRenderedPageBreak/>
        <w:t>Požadavky na funkcionalitu, podpora procesů</w:t>
      </w:r>
    </w:p>
    <w:p w14:paraId="52AA9456" w14:textId="77777777" w:rsidR="00294055" w:rsidRDefault="007C66BE">
      <w:pPr>
        <w:rPr>
          <w:rFonts w:cstheme="minorHAnsi"/>
        </w:rPr>
      </w:pPr>
      <w:r>
        <w:rPr>
          <w:rFonts w:cstheme="minorHAnsi"/>
        </w:rPr>
        <w:t xml:space="preserve">Řešení pro řízení nákladů spojených </w:t>
      </w:r>
      <w:proofErr w:type="gramStart"/>
      <w:r>
        <w:rPr>
          <w:rFonts w:cstheme="minorHAnsi"/>
        </w:rPr>
        <w:t>s</w:t>
      </w:r>
      <w:proofErr w:type="gramEnd"/>
      <w:r>
        <w:rPr>
          <w:rFonts w:cstheme="minorHAnsi"/>
        </w:rPr>
        <w:t> dodávání IT služeb:</w:t>
      </w:r>
    </w:p>
    <w:p w14:paraId="75099B9A" w14:textId="77777777" w:rsidR="00294055" w:rsidRDefault="007C66BE">
      <w:pPr>
        <w:ind w:left="720"/>
        <w:rPr>
          <w:rFonts w:cstheme="minorHAnsi"/>
        </w:rPr>
      </w:pPr>
      <w:r>
        <w:rPr>
          <w:rFonts w:cstheme="minorHAnsi"/>
        </w:rPr>
        <w:t>Umožňuje podporu všech procesů, které zadavatel potřebuje pro řízení životního cyklu IT zdrojů souvisejících s provozem IT služeb. Z doporučených procesů ITIL, které musí navržený software podporovat (viz výše), musí být v rámci projektu realizovány procesy a funkce:</w:t>
      </w:r>
    </w:p>
    <w:p w14:paraId="0CA36686" w14:textId="77777777" w:rsidR="00294055" w:rsidRDefault="007C66BE">
      <w:pPr>
        <w:numPr>
          <w:ilvl w:val="0"/>
          <w:numId w:val="30"/>
        </w:numPr>
        <w:spacing w:before="0" w:after="0" w:line="240" w:lineRule="auto"/>
        <w:ind w:left="1416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Software </w:t>
      </w:r>
      <w:proofErr w:type="spellStart"/>
      <w:r>
        <w:rPr>
          <w:rFonts w:cstheme="minorHAnsi"/>
          <w:b/>
          <w:bCs/>
        </w:rPr>
        <w:t>Asset</w:t>
      </w:r>
      <w:proofErr w:type="spellEnd"/>
      <w:r>
        <w:rPr>
          <w:rFonts w:cstheme="minorHAnsi"/>
          <w:b/>
          <w:bCs/>
        </w:rPr>
        <w:t xml:space="preserve"> Management</w:t>
      </w:r>
    </w:p>
    <w:p w14:paraId="73A0D4A7" w14:textId="77777777" w:rsidR="00294055" w:rsidRDefault="007C66BE">
      <w:pPr>
        <w:ind w:left="708"/>
        <w:rPr>
          <w:rFonts w:cstheme="minorHAnsi"/>
        </w:rPr>
      </w:pPr>
      <w:r>
        <w:rPr>
          <w:rFonts w:cstheme="minorHAnsi"/>
        </w:rPr>
        <w:t>Řízení životního cyklu spojeného se softwarovými aktivy.</w:t>
      </w:r>
    </w:p>
    <w:p w14:paraId="7C0B10C9" w14:textId="77777777" w:rsidR="00294055" w:rsidRDefault="007C66BE">
      <w:pPr>
        <w:ind w:left="708"/>
        <w:rPr>
          <w:rFonts w:cstheme="minorHAnsi"/>
        </w:rPr>
      </w:pPr>
      <w:r>
        <w:rPr>
          <w:rFonts w:cstheme="minorHAnsi"/>
        </w:rPr>
        <w:t>Podpora automatizace zjišťování informací o konfiguračních položkách software. Zautomatizovaná podpora operativní práce IT týmu spojená s řešením a udržením softwarové a licenční čistoty.</w:t>
      </w:r>
    </w:p>
    <w:p w14:paraId="4F8FF49E" w14:textId="77777777" w:rsidR="00294055" w:rsidRDefault="007C66BE">
      <w:pPr>
        <w:numPr>
          <w:ilvl w:val="0"/>
          <w:numId w:val="31"/>
        </w:numPr>
        <w:spacing w:before="0" w:after="0" w:line="240" w:lineRule="auto"/>
        <w:ind w:left="1416"/>
        <w:rPr>
          <w:rFonts w:cstheme="minorHAnsi"/>
          <w:b/>
          <w:bCs/>
        </w:rPr>
      </w:pPr>
      <w:proofErr w:type="spellStart"/>
      <w:r>
        <w:rPr>
          <w:rFonts w:cstheme="minorHAnsi"/>
          <w:b/>
          <w:bCs/>
        </w:rPr>
        <w:t>Service</w:t>
      </w:r>
      <w:proofErr w:type="spellEnd"/>
      <w:r>
        <w:rPr>
          <w:rFonts w:cstheme="minorHAnsi"/>
          <w:b/>
          <w:bCs/>
        </w:rPr>
        <w:t xml:space="preserve"> </w:t>
      </w:r>
      <w:proofErr w:type="spellStart"/>
      <w:r>
        <w:rPr>
          <w:rFonts w:cstheme="minorHAnsi"/>
          <w:b/>
          <w:bCs/>
        </w:rPr>
        <w:t>Configuration</w:t>
      </w:r>
      <w:proofErr w:type="spellEnd"/>
      <w:r>
        <w:rPr>
          <w:rFonts w:cstheme="minorHAnsi"/>
          <w:b/>
          <w:bCs/>
        </w:rPr>
        <w:t xml:space="preserve"> Management</w:t>
      </w:r>
    </w:p>
    <w:p w14:paraId="60A82624" w14:textId="77777777" w:rsidR="00294055" w:rsidRDefault="007C66BE">
      <w:pPr>
        <w:ind w:left="708"/>
        <w:rPr>
          <w:rFonts w:cstheme="minorHAnsi"/>
        </w:rPr>
      </w:pPr>
      <w:r>
        <w:rPr>
          <w:rFonts w:cstheme="minorHAnsi"/>
        </w:rPr>
        <w:t xml:space="preserve">Podpora správy konfigurační databáze. Je umožněno sledování vazby a vzájemné závislosti mezi konfiguračními položkami a uchovávána historie konfiguračních položek. </w:t>
      </w:r>
    </w:p>
    <w:p w14:paraId="2DCC1DA1" w14:textId="77777777" w:rsidR="00294055" w:rsidRDefault="007C66BE">
      <w:pPr>
        <w:ind w:left="708"/>
        <w:rPr>
          <w:rFonts w:cstheme="minorHAnsi"/>
        </w:rPr>
      </w:pPr>
      <w:r>
        <w:rPr>
          <w:rFonts w:cstheme="minorHAnsi"/>
        </w:rPr>
        <w:t>Požadujeme vizualizaci mapy závislostí vazeb přímo v aplikaci v prostředí internetového prohlížeče.</w:t>
      </w:r>
    </w:p>
    <w:p w14:paraId="0A996835" w14:textId="77777777" w:rsidR="00294055" w:rsidRDefault="007C66BE">
      <w:pPr>
        <w:ind w:left="708"/>
        <w:rPr>
          <w:rFonts w:cstheme="minorHAnsi"/>
        </w:rPr>
      </w:pPr>
      <w:r>
        <w:rPr>
          <w:rFonts w:cstheme="minorHAnsi"/>
        </w:rPr>
        <w:t>Požadujeme možnost vytváření neomezeného počtu vazeb mezi konfiguračními položkami s možností tvorby vlastních typů vazeb.</w:t>
      </w:r>
    </w:p>
    <w:p w14:paraId="3A3F6E01" w14:textId="77777777" w:rsidR="00294055" w:rsidRDefault="007C66BE">
      <w:pPr>
        <w:ind w:left="708"/>
        <w:rPr>
          <w:rFonts w:cstheme="minorHAnsi"/>
        </w:rPr>
      </w:pPr>
      <w:r>
        <w:rPr>
          <w:rFonts w:cstheme="minorHAnsi"/>
        </w:rPr>
        <w:t>Z důvodu využití produktu v agendách kybernetické bezpečnosti požadujeme využití produktu dle Vyhlášky č. 82/2018 Sb. Příloha 1 (automatické propisování hodnot Důvěryhodnost, Integrita, Dostupnost napříč strukturou konfigurační databáze)</w:t>
      </w:r>
    </w:p>
    <w:p w14:paraId="2E6BF169" w14:textId="77777777" w:rsidR="00294055" w:rsidRDefault="007C66BE">
      <w:pPr>
        <w:pStyle w:val="Nadpis3"/>
      </w:pPr>
      <w:r>
        <w:t>Minimální vlastnosti administrace řešení</w:t>
      </w:r>
    </w:p>
    <w:p w14:paraId="7E1902D6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>Přidávání a odebírání uživatelů a jejich zařazování do skupin.</w:t>
      </w:r>
    </w:p>
    <w:p w14:paraId="208EC6B4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>Přidávání a odebírání skupin, přidávání uživatelských rolí.</w:t>
      </w:r>
    </w:p>
    <w:p w14:paraId="20699DB7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>Nastavení přístupových práv k jednotlivým objektům.</w:t>
      </w:r>
    </w:p>
    <w:p w14:paraId="0ED44369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>Nastavení přístupových práv k částem používané struktury umístění majetku</w:t>
      </w:r>
    </w:p>
    <w:p w14:paraId="002AC307" w14:textId="77777777" w:rsidR="00294055" w:rsidRDefault="007C66BE">
      <w:pPr>
        <w:pStyle w:val="Nadpis3"/>
      </w:pPr>
      <w:r>
        <w:t>Integrace s aplikacemi třetích stran</w:t>
      </w:r>
    </w:p>
    <w:p w14:paraId="038899A5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 xml:space="preserve">Nativní integrace s Microsoft </w:t>
      </w:r>
      <w:proofErr w:type="spellStart"/>
      <w:r>
        <w:rPr>
          <w:rFonts w:cstheme="minorHAnsi"/>
        </w:rPr>
        <w:t>Active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Directory</w:t>
      </w:r>
      <w:proofErr w:type="spellEnd"/>
      <w:r>
        <w:rPr>
          <w:rFonts w:cstheme="minorHAnsi"/>
        </w:rPr>
        <w:t>. Automatické načítání vztahu zaměstnance a jeho nadřízeného. Automatické načítaní informací o PC.</w:t>
      </w:r>
    </w:p>
    <w:p w14:paraId="2A7B07F7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 xml:space="preserve">Nativní integrace s Microsoft </w:t>
      </w:r>
      <w:proofErr w:type="spellStart"/>
      <w:r>
        <w:rPr>
          <w:rFonts w:cstheme="minorHAnsi"/>
        </w:rPr>
        <w:t>Entra</w:t>
      </w:r>
      <w:proofErr w:type="spellEnd"/>
      <w:r>
        <w:rPr>
          <w:rFonts w:cstheme="minorHAnsi"/>
        </w:rPr>
        <w:t xml:space="preserve"> ID</w:t>
      </w:r>
    </w:p>
    <w:p w14:paraId="4CED5958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 xml:space="preserve">Integrace s nástroji pro správu pracovních stanic (VNC, </w:t>
      </w:r>
      <w:proofErr w:type="spellStart"/>
      <w:proofErr w:type="gramStart"/>
      <w:r>
        <w:rPr>
          <w:rFonts w:cstheme="minorHAnsi"/>
        </w:rPr>
        <w:t>RemoteDesktop</w:t>
      </w:r>
      <w:proofErr w:type="spellEnd"/>
      <w:r>
        <w:rPr>
          <w:rFonts w:cstheme="minorHAnsi"/>
        </w:rPr>
        <w:t>,</w:t>
      </w:r>
      <w:proofErr w:type="gramEnd"/>
      <w:r>
        <w:rPr>
          <w:rFonts w:cstheme="minorHAnsi"/>
        </w:rPr>
        <w:t xml:space="preserve"> apod.).</w:t>
      </w:r>
    </w:p>
    <w:p w14:paraId="48896AFC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>Import a export dat z Microsoft Excel.</w:t>
      </w:r>
    </w:p>
    <w:p w14:paraId="5ADA17D1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>Integrace na poštovní server pomocí protokolu SMTP (pro odesílání oznámení a upozornění)</w:t>
      </w:r>
    </w:p>
    <w:p w14:paraId="7BD097B2" w14:textId="77777777" w:rsidR="00294055" w:rsidRDefault="007C66BE">
      <w:pPr>
        <w:pStyle w:val="Nadpis3"/>
      </w:pPr>
      <w:r>
        <w:t xml:space="preserve">Technická podpora dodaného řešení – </w:t>
      </w:r>
      <w:proofErr w:type="spellStart"/>
      <w:r>
        <w:t>maintenance</w:t>
      </w:r>
      <w:proofErr w:type="spellEnd"/>
    </w:p>
    <w:p w14:paraId="0C5881A7" w14:textId="7401C990" w:rsidR="00294055" w:rsidRDefault="007C66BE">
      <w:pPr>
        <w:rPr>
          <w:rFonts w:cstheme="minorHAnsi"/>
        </w:rPr>
      </w:pPr>
      <w:r>
        <w:rPr>
          <w:rFonts w:cstheme="minorHAnsi"/>
        </w:rPr>
        <w:t xml:space="preserve">Bezplatné upgrady a opravy po celou dobu platnosti </w:t>
      </w:r>
      <w:proofErr w:type="spellStart"/>
      <w:r>
        <w:rPr>
          <w:rFonts w:cstheme="minorHAnsi"/>
        </w:rPr>
        <w:t>maintenance</w:t>
      </w:r>
      <w:proofErr w:type="spellEnd"/>
      <w:r>
        <w:rPr>
          <w:rFonts w:cstheme="minorHAnsi"/>
        </w:rPr>
        <w:t xml:space="preserve"> po předání řešení do rutinního provozu. </w:t>
      </w:r>
      <w:proofErr w:type="spellStart"/>
      <w:r>
        <w:rPr>
          <w:rFonts w:cstheme="minorHAnsi"/>
        </w:rPr>
        <w:t>Maintenance</w:t>
      </w:r>
      <w:proofErr w:type="spellEnd"/>
      <w:r>
        <w:rPr>
          <w:rFonts w:cstheme="minorHAnsi"/>
        </w:rPr>
        <w:t xml:space="preserve"> b</w:t>
      </w:r>
      <w:r w:rsidR="003D783D">
        <w:rPr>
          <w:rFonts w:cstheme="minorHAnsi"/>
        </w:rPr>
        <w:t>u</w:t>
      </w:r>
      <w:r>
        <w:rPr>
          <w:rFonts w:cstheme="minorHAnsi"/>
        </w:rPr>
        <w:t xml:space="preserve">de poskytována </w:t>
      </w:r>
      <w:r>
        <w:rPr>
          <w:rFonts w:eastAsia="Yu Mincho" w:cs="Arial"/>
        </w:rPr>
        <w:t xml:space="preserve">formou </w:t>
      </w:r>
      <w:proofErr w:type="spellStart"/>
      <w:r>
        <w:rPr>
          <w:rFonts w:eastAsia="Yu Mincho" w:cs="Arial"/>
        </w:rPr>
        <w:t>Service</w:t>
      </w:r>
      <w:proofErr w:type="spellEnd"/>
      <w:r>
        <w:rPr>
          <w:rFonts w:eastAsia="Yu Mincho" w:cs="Arial"/>
        </w:rPr>
        <w:t xml:space="preserve"> Desku v režimu 5 x 8, jehož provozní doba musí být min. od 8:00 do 16:00 v pracovní dny.</w:t>
      </w:r>
      <w:r>
        <w:rPr>
          <w:rFonts w:cstheme="minorHAnsi"/>
        </w:rPr>
        <w:t xml:space="preserve"> </w:t>
      </w:r>
    </w:p>
    <w:p w14:paraId="3A728C0E" w14:textId="117170E7" w:rsidR="00294055" w:rsidRDefault="007C66BE">
      <w:pPr>
        <w:rPr>
          <w:rFonts w:cs="Arial"/>
        </w:rPr>
      </w:pPr>
      <w:r>
        <w:rPr>
          <w:rFonts w:cs="Arial"/>
        </w:rPr>
        <w:t xml:space="preserve">Součástí dodávky AM je kompletní implementace včetně záruky a </w:t>
      </w:r>
      <w:proofErr w:type="spellStart"/>
      <w:r>
        <w:rPr>
          <w:rFonts w:cs="Arial"/>
        </w:rPr>
        <w:t>maintenance</w:t>
      </w:r>
      <w:proofErr w:type="spellEnd"/>
      <w:r>
        <w:rPr>
          <w:rFonts w:cs="Arial"/>
        </w:rPr>
        <w:t xml:space="preserve"> na </w:t>
      </w:r>
      <w:r w:rsidR="00CB6F42">
        <w:rPr>
          <w:rFonts w:cs="Arial"/>
        </w:rPr>
        <w:t>2</w:t>
      </w:r>
      <w:r>
        <w:rPr>
          <w:rFonts w:cs="Arial"/>
        </w:rPr>
        <w:t xml:space="preserve"> </w:t>
      </w:r>
      <w:r w:rsidR="00CB6F42">
        <w:rPr>
          <w:rFonts w:cs="Arial"/>
        </w:rPr>
        <w:t>roky</w:t>
      </w:r>
      <w:r>
        <w:rPr>
          <w:rFonts w:cs="Arial"/>
        </w:rPr>
        <w:t>.</w:t>
      </w:r>
    </w:p>
    <w:p w14:paraId="5773CB41" w14:textId="77777777" w:rsidR="00294055" w:rsidRDefault="007C66BE">
      <w:pPr>
        <w:jc w:val="left"/>
        <w:rPr>
          <w:rFonts w:cstheme="minorHAnsi"/>
          <w:b/>
        </w:rPr>
      </w:pPr>
      <w:r>
        <w:rPr>
          <w:rFonts w:cstheme="minorHAnsi"/>
          <w:b/>
        </w:rPr>
        <w:t>Veškeré požadavky a případné možnosti rozšíření musí systém obsahovat ke dni vypsání výběrového řízení. Požadujeme „krabicové“ řešení, nikoliv systém programovaný na míru.</w:t>
      </w:r>
    </w:p>
    <w:p w14:paraId="1049521C" w14:textId="77777777" w:rsidR="00294055" w:rsidRDefault="00294055">
      <w:pPr>
        <w:jc w:val="left"/>
        <w:rPr>
          <w:rFonts w:ascii="Arial" w:hAnsi="Arial" w:cs="Arial"/>
        </w:rPr>
      </w:pPr>
    </w:p>
    <w:p w14:paraId="67DFB950" w14:textId="77777777" w:rsidR="00294055" w:rsidRDefault="00294055"/>
    <w:p w14:paraId="0CD5144C" w14:textId="77777777" w:rsidR="00294055" w:rsidRDefault="007C66BE">
      <w:pPr>
        <w:spacing w:before="0" w:after="120" w:line="264" w:lineRule="auto"/>
        <w:jc w:val="left"/>
      </w:pPr>
      <w:r>
        <w:br w:type="page"/>
      </w:r>
    </w:p>
    <w:p w14:paraId="6578601A" w14:textId="77777777" w:rsidR="00294055" w:rsidRDefault="007C66BE">
      <w:pPr>
        <w:pStyle w:val="Nadpis2"/>
        <w:ind w:left="576"/>
      </w:pPr>
      <w:r>
        <w:lastRenderedPageBreak/>
        <w:t>Specifikace minimálních požadavků technického řešení</w:t>
      </w:r>
    </w:p>
    <w:p w14:paraId="560BC400" w14:textId="77777777" w:rsidR="00294055" w:rsidRDefault="007C66BE">
      <w:pPr>
        <w:pStyle w:val="Nadpis3"/>
      </w:pPr>
      <w:r>
        <w:t>Technické předpoklady</w:t>
      </w:r>
    </w:p>
    <w:p w14:paraId="1C6B05D3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Fonts w:cstheme="minorHAnsi"/>
        </w:rPr>
      </w:pPr>
      <w:r>
        <w:rPr>
          <w:rFonts w:cstheme="minorHAnsi"/>
        </w:rPr>
        <w:t xml:space="preserve">Využití databáze MS SQL pro ukládání dat </w:t>
      </w:r>
      <w:r>
        <w:rPr>
          <w:rStyle w:val="Siln"/>
          <w:rFonts w:cstheme="minorHAnsi"/>
          <w:color w:val="000000"/>
        </w:rPr>
        <w:t xml:space="preserve">Microsoft SQL Server/Azure SQL v podporované verzi dle životního cyklu produktů Microsoft (všechny edice vč. Express </w:t>
      </w:r>
      <w:proofErr w:type="spellStart"/>
      <w:r>
        <w:rPr>
          <w:rStyle w:val="Siln"/>
          <w:rFonts w:cstheme="minorHAnsi"/>
          <w:color w:val="000000"/>
        </w:rPr>
        <w:t>Edition</w:t>
      </w:r>
      <w:proofErr w:type="spellEnd"/>
      <w:r>
        <w:rPr>
          <w:rStyle w:val="Siln"/>
          <w:rFonts w:cstheme="minorHAnsi"/>
          <w:color w:val="000000"/>
        </w:rPr>
        <w:t xml:space="preserve">) - </w:t>
      </w:r>
      <w:r>
        <w:rPr>
          <w:rFonts w:cstheme="minorHAnsi"/>
        </w:rPr>
        <w:t>(dodávka databáze není součástí poptávky).</w:t>
      </w:r>
    </w:p>
    <w:p w14:paraId="50CB309D" w14:textId="77777777" w:rsidR="00294055" w:rsidRDefault="007C66BE">
      <w:pPr>
        <w:numPr>
          <w:ilvl w:val="0"/>
          <w:numId w:val="32"/>
        </w:numPr>
        <w:spacing w:before="0" w:after="0" w:line="240" w:lineRule="auto"/>
        <w:jc w:val="left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Operační systém </w:t>
      </w:r>
      <w:r>
        <w:rPr>
          <w:rStyle w:val="Siln"/>
          <w:rFonts w:cstheme="minorHAnsi"/>
          <w:color w:val="000000"/>
        </w:rPr>
        <w:t>Microsoft Windows Server v podporované verzi dle životního cyklu produktů Microsoft (není součástí poptávky)</w:t>
      </w:r>
    </w:p>
    <w:p w14:paraId="1E14E362" w14:textId="77777777" w:rsidR="00294055" w:rsidRDefault="007C66BE">
      <w:pPr>
        <w:numPr>
          <w:ilvl w:val="0"/>
          <w:numId w:val="32"/>
        </w:numPr>
        <w:spacing w:before="0" w:after="0" w:line="240" w:lineRule="auto"/>
        <w:rPr>
          <w:rStyle w:val="Siln"/>
          <w:rFonts w:cstheme="minorHAnsi"/>
          <w:b w:val="0"/>
          <w:bCs w:val="0"/>
        </w:rPr>
      </w:pPr>
      <w:r>
        <w:rPr>
          <w:rFonts w:cstheme="minorHAnsi"/>
          <w:color w:val="000000"/>
        </w:rPr>
        <w:t xml:space="preserve">MS IIS server </w:t>
      </w:r>
      <w:r>
        <w:rPr>
          <w:rStyle w:val="Siln"/>
          <w:rFonts w:cstheme="minorHAnsi"/>
          <w:color w:val="000000"/>
        </w:rPr>
        <w:t>viz Windows server (není součástí poptávky)</w:t>
      </w:r>
    </w:p>
    <w:p w14:paraId="2263F31B" w14:textId="77777777" w:rsidR="00294055" w:rsidRDefault="007C66BE">
      <w:pPr>
        <w:pStyle w:val="Nadpis3"/>
        <w:numPr>
          <w:ilvl w:val="0"/>
          <w:numId w:val="32"/>
        </w:numPr>
        <w:spacing w:before="0"/>
        <w:rPr>
          <w:rStyle w:val="Siln"/>
          <w:rFonts w:cstheme="minorHAnsi"/>
          <w:b w:val="0"/>
          <w:bCs w:val="0"/>
        </w:rPr>
      </w:pPr>
      <w:r>
        <w:rPr>
          <w:rStyle w:val="Siln"/>
          <w:rFonts w:cstheme="minorHAnsi"/>
          <w:color w:val="000000"/>
        </w:rPr>
        <w:t xml:space="preserve">Možnost provozu systému pomocí Azure </w:t>
      </w:r>
      <w:proofErr w:type="spellStart"/>
      <w:r>
        <w:rPr>
          <w:rStyle w:val="Siln"/>
          <w:rFonts w:cstheme="minorHAnsi"/>
          <w:color w:val="000000"/>
        </w:rPr>
        <w:t>App</w:t>
      </w:r>
      <w:proofErr w:type="spellEnd"/>
      <w:r>
        <w:rPr>
          <w:rStyle w:val="Siln"/>
          <w:rFonts w:cstheme="minorHAnsi"/>
          <w:color w:val="000000"/>
        </w:rPr>
        <w:t xml:space="preserve"> </w:t>
      </w:r>
      <w:proofErr w:type="spellStart"/>
      <w:r>
        <w:rPr>
          <w:rStyle w:val="Siln"/>
          <w:rFonts w:cstheme="minorHAnsi"/>
          <w:color w:val="000000"/>
        </w:rPr>
        <w:t>Service</w:t>
      </w:r>
      <w:proofErr w:type="spellEnd"/>
    </w:p>
    <w:p w14:paraId="6F7217BD" w14:textId="77777777" w:rsidR="00294055" w:rsidRDefault="007C66BE">
      <w:pPr>
        <w:pStyle w:val="Nadpis3"/>
      </w:pPr>
      <w:r>
        <w:t>Kompatibilita pro volitelnou integraci s dalšími SW produkty:</w:t>
      </w:r>
    </w:p>
    <w:p w14:paraId="0E13F1FB" w14:textId="77777777" w:rsidR="006C697C" w:rsidRPr="00761F55" w:rsidRDefault="006C697C" w:rsidP="006C697C">
      <w:pPr>
        <w:widowControl w:val="0"/>
        <w:numPr>
          <w:ilvl w:val="0"/>
          <w:numId w:val="32"/>
        </w:numPr>
        <w:tabs>
          <w:tab w:val="left" w:pos="180"/>
        </w:tabs>
        <w:suppressAutoHyphens w:val="0"/>
        <w:adjustRightInd w:val="0"/>
        <w:spacing w:before="0" w:after="0" w:line="240" w:lineRule="auto"/>
        <w:ind w:left="714" w:hanging="357"/>
        <w:textAlignment w:val="baseline"/>
        <w:rPr>
          <w:ins w:id="1" w:author="Autor"/>
          <w:rFonts w:eastAsia="Times New Roman" w:cs="Arial"/>
          <w:iCs/>
        </w:rPr>
        <w:pPrChange w:id="2" w:author="Autor">
          <w:pPr>
            <w:widowControl w:val="0"/>
            <w:numPr>
              <w:numId w:val="32"/>
            </w:numPr>
            <w:tabs>
              <w:tab w:val="left" w:pos="180"/>
              <w:tab w:val="num" w:pos="720"/>
            </w:tabs>
            <w:suppressAutoHyphens w:val="0"/>
            <w:adjustRightInd w:val="0"/>
            <w:spacing w:before="120" w:after="120" w:line="288" w:lineRule="auto"/>
            <w:ind w:left="720" w:hanging="360"/>
            <w:textAlignment w:val="baseline"/>
          </w:pPr>
        </w:pPrChange>
      </w:pPr>
      <w:ins w:id="3" w:author="Autor">
        <w:r w:rsidRPr="00761F55">
          <w:rPr>
            <w:rFonts w:eastAsia="Times New Roman" w:cs="Arial"/>
            <w:iCs/>
          </w:rPr>
          <w:t xml:space="preserve">Integrace s </w:t>
        </w:r>
        <w:proofErr w:type="spellStart"/>
        <w:r w:rsidRPr="00761F55">
          <w:rPr>
            <w:rFonts w:eastAsia="Times New Roman" w:cs="Arial"/>
            <w:iCs/>
          </w:rPr>
          <w:t>Active</w:t>
        </w:r>
        <w:proofErr w:type="spellEnd"/>
        <w:r w:rsidRPr="00761F55">
          <w:rPr>
            <w:rFonts w:eastAsia="Times New Roman" w:cs="Arial"/>
            <w:iCs/>
          </w:rPr>
          <w:t xml:space="preserve"> </w:t>
        </w:r>
        <w:proofErr w:type="spellStart"/>
        <w:proofErr w:type="gramStart"/>
        <w:r w:rsidRPr="00761F55">
          <w:rPr>
            <w:rFonts w:eastAsia="Times New Roman" w:cs="Arial"/>
            <w:iCs/>
          </w:rPr>
          <w:t>Directory</w:t>
        </w:r>
        <w:proofErr w:type="spellEnd"/>
        <w:r w:rsidRPr="00761F55">
          <w:rPr>
            <w:rFonts w:eastAsia="Times New Roman" w:cs="Arial"/>
            <w:iCs/>
          </w:rPr>
          <w:t xml:space="preserve"> - automatické</w:t>
        </w:r>
        <w:proofErr w:type="gramEnd"/>
        <w:r w:rsidRPr="00761F55">
          <w:rPr>
            <w:rFonts w:eastAsia="Times New Roman" w:cs="Arial"/>
            <w:iCs/>
          </w:rPr>
          <w:t xml:space="preserve"> přihlašování do aplikace pomocí MS </w:t>
        </w:r>
        <w:proofErr w:type="spellStart"/>
        <w:r w:rsidRPr="00761F55">
          <w:rPr>
            <w:rFonts w:eastAsia="Times New Roman" w:cs="Arial"/>
            <w:iCs/>
          </w:rPr>
          <w:t>Active</w:t>
        </w:r>
        <w:proofErr w:type="spellEnd"/>
        <w:r w:rsidRPr="00761F55">
          <w:rPr>
            <w:rFonts w:eastAsia="Times New Roman" w:cs="Arial"/>
            <w:iCs/>
          </w:rPr>
          <w:t xml:space="preserve"> </w:t>
        </w:r>
        <w:proofErr w:type="spellStart"/>
        <w:r w:rsidRPr="00761F55">
          <w:rPr>
            <w:rFonts w:eastAsia="Times New Roman" w:cs="Arial"/>
            <w:iCs/>
          </w:rPr>
          <w:t>Directory</w:t>
        </w:r>
        <w:proofErr w:type="spellEnd"/>
        <w:r w:rsidRPr="00761F55">
          <w:rPr>
            <w:rFonts w:eastAsia="Times New Roman" w:cs="Arial"/>
            <w:iCs/>
          </w:rPr>
          <w:t xml:space="preserve"> verze viz Windows server (není součástí poptávky) </w:t>
        </w:r>
      </w:ins>
    </w:p>
    <w:p w14:paraId="2E36EF0B" w14:textId="77777777" w:rsidR="006C697C" w:rsidRPr="00761F55" w:rsidRDefault="006C697C" w:rsidP="006C697C">
      <w:pPr>
        <w:widowControl w:val="0"/>
        <w:numPr>
          <w:ilvl w:val="0"/>
          <w:numId w:val="32"/>
        </w:numPr>
        <w:tabs>
          <w:tab w:val="left" w:pos="180"/>
        </w:tabs>
        <w:suppressAutoHyphens w:val="0"/>
        <w:adjustRightInd w:val="0"/>
        <w:spacing w:before="0" w:after="0" w:line="240" w:lineRule="auto"/>
        <w:ind w:left="714" w:hanging="357"/>
        <w:textAlignment w:val="baseline"/>
        <w:rPr>
          <w:ins w:id="4" w:author="Autor"/>
          <w:rFonts w:eastAsia="Times New Roman" w:cs="Arial"/>
          <w:iCs/>
        </w:rPr>
        <w:pPrChange w:id="5" w:author="Autor">
          <w:pPr>
            <w:widowControl w:val="0"/>
            <w:numPr>
              <w:numId w:val="32"/>
            </w:numPr>
            <w:tabs>
              <w:tab w:val="left" w:pos="180"/>
              <w:tab w:val="num" w:pos="720"/>
            </w:tabs>
            <w:suppressAutoHyphens w:val="0"/>
            <w:adjustRightInd w:val="0"/>
            <w:spacing w:before="120" w:after="120" w:line="288" w:lineRule="auto"/>
            <w:ind w:left="720" w:hanging="360"/>
            <w:textAlignment w:val="baseline"/>
          </w:pPr>
        </w:pPrChange>
      </w:pPr>
      <w:ins w:id="6" w:author="Autor">
        <w:r w:rsidRPr="00761F55">
          <w:rPr>
            <w:rFonts w:eastAsia="Times New Roman" w:cs="Arial"/>
            <w:iCs/>
          </w:rPr>
          <w:t xml:space="preserve">MS Office Excel verze: 2013 a vyšší (není součástí poptávky) </w:t>
        </w:r>
      </w:ins>
    </w:p>
    <w:p w14:paraId="0705B210" w14:textId="1C413ED3" w:rsidR="00294055" w:rsidDel="006C697C" w:rsidRDefault="007C66BE">
      <w:pPr>
        <w:numPr>
          <w:ilvl w:val="0"/>
          <w:numId w:val="32"/>
        </w:numPr>
        <w:spacing w:before="0" w:after="0" w:line="240" w:lineRule="auto"/>
        <w:rPr>
          <w:del w:id="7" w:author="Autor"/>
          <w:rStyle w:val="Siln"/>
          <w:rFonts w:cstheme="minorHAnsi"/>
        </w:rPr>
      </w:pPr>
      <w:del w:id="8" w:author="Autor">
        <w:r w:rsidDel="006C697C">
          <w:rPr>
            <w:rStyle w:val="Siln"/>
            <w:rFonts w:cstheme="minorHAnsi"/>
          </w:rPr>
          <w:delText>MS InTune / MS SCCM (není součástí poptávky)</w:delText>
        </w:r>
      </w:del>
    </w:p>
    <w:p w14:paraId="008CC1CB" w14:textId="19BB5816" w:rsidR="00294055" w:rsidRDefault="007C66BE">
      <w:pPr>
        <w:numPr>
          <w:ilvl w:val="0"/>
          <w:numId w:val="32"/>
        </w:numPr>
        <w:spacing w:before="0" w:after="0" w:line="240" w:lineRule="auto"/>
        <w:rPr>
          <w:rStyle w:val="Siln"/>
          <w:rFonts w:cstheme="minorHAnsi"/>
        </w:rPr>
      </w:pPr>
      <w:r>
        <w:rPr>
          <w:rStyle w:val="Siln"/>
          <w:rFonts w:cstheme="minorHAnsi"/>
        </w:rPr>
        <w:t>Integrace pomocí CSV souborů na účetní či ERP systémy</w:t>
      </w:r>
      <w:ins w:id="9" w:author="Autor">
        <w:r w:rsidR="000045C6">
          <w:rPr>
            <w:rStyle w:val="Siln"/>
            <w:rFonts w:cstheme="minorHAnsi"/>
          </w:rPr>
          <w:t xml:space="preserve"> (součinnost na straně ERP zajistí zadavatel</w:t>
        </w:r>
        <w:r w:rsidR="000E38A4">
          <w:rPr>
            <w:rStyle w:val="Siln"/>
            <w:rFonts w:cstheme="minorHAnsi"/>
          </w:rPr>
          <w:t>, formát uveden na konci specifikace</w:t>
        </w:r>
        <w:r w:rsidR="000045C6">
          <w:rPr>
            <w:rStyle w:val="Siln"/>
            <w:rFonts w:cstheme="minorHAnsi"/>
          </w:rPr>
          <w:t>)</w:t>
        </w:r>
      </w:ins>
    </w:p>
    <w:p w14:paraId="0DC5ABBE" w14:textId="77777777" w:rsidR="003D783D" w:rsidRDefault="003D783D" w:rsidP="00C27275">
      <w:pPr>
        <w:spacing w:before="0" w:after="0" w:line="240" w:lineRule="auto"/>
        <w:ind w:left="360"/>
        <w:rPr>
          <w:rStyle w:val="Siln"/>
          <w:rFonts w:cstheme="minorHAnsi"/>
        </w:rPr>
      </w:pPr>
    </w:p>
    <w:p w14:paraId="32F34224" w14:textId="77777777" w:rsidR="00294055" w:rsidRDefault="007C66BE">
      <w:pPr>
        <w:pStyle w:val="Nadpis3"/>
      </w:pPr>
      <w:r>
        <w:t xml:space="preserve">Integrace mezi produkty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a </w:t>
      </w:r>
      <w:proofErr w:type="spellStart"/>
      <w:r>
        <w:t>Asset</w:t>
      </w:r>
      <w:proofErr w:type="spellEnd"/>
      <w:r>
        <w:t xml:space="preserve"> Management</w:t>
      </w:r>
    </w:p>
    <w:p w14:paraId="393D3E2A" w14:textId="77777777" w:rsidR="00294055" w:rsidRDefault="007C66BE">
      <w:r>
        <w:t xml:space="preserve">Požadujeme integraci produktů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a </w:t>
      </w:r>
      <w:proofErr w:type="spellStart"/>
      <w:r>
        <w:t>Asset</w:t>
      </w:r>
      <w:proofErr w:type="spellEnd"/>
      <w:r>
        <w:t xml:space="preserve"> Management minimálně v následujícím rozsahu:</w:t>
      </w:r>
    </w:p>
    <w:p w14:paraId="7D86A37D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 xml:space="preserve">Z důvodu zvýšení přehlednosti a jednoznačnosti požadujeme, aby požadavek ze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bylo možno navázat přímo pomocí funkce spustitelné ze 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Desk</w:t>
      </w:r>
      <w:proofErr w:type="spellEnd"/>
      <w:r>
        <w:t xml:space="preserve"> na objekt (konfigurační položku) v </w:t>
      </w:r>
      <w:proofErr w:type="spellStart"/>
      <w:r>
        <w:t>Asset</w:t>
      </w:r>
      <w:proofErr w:type="spellEnd"/>
      <w:r>
        <w:t xml:space="preserve"> Management.</w:t>
      </w:r>
    </w:p>
    <w:p w14:paraId="313AECD8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>Pro rychlou orientaci v systému požadujeme, aby z požadavku v 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Desk</w:t>
      </w:r>
      <w:proofErr w:type="spellEnd"/>
      <w:r>
        <w:t>, který založil uživatel, byl přímý odskok na majetek v </w:t>
      </w:r>
      <w:proofErr w:type="spellStart"/>
      <w:r>
        <w:t>Asset</w:t>
      </w:r>
      <w:proofErr w:type="spellEnd"/>
      <w:r>
        <w:t xml:space="preserve"> Management, který má tento uživatel přidělený.</w:t>
      </w:r>
    </w:p>
    <w:p w14:paraId="3C9CECD1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>Pro zvýšení rychlosti a jednoznačnosti při zadávání požadavků požadujeme, aby bylo možno založit požadavek týkající se konkrétního objektu přímo z </w:t>
      </w:r>
      <w:proofErr w:type="spellStart"/>
      <w:r>
        <w:t>Asset</w:t>
      </w:r>
      <w:proofErr w:type="spellEnd"/>
      <w:r>
        <w:t xml:space="preserve"> Management a zároveň aby byla přednastavena výchozí služba a SLA požadavku.</w:t>
      </w:r>
    </w:p>
    <w:p w14:paraId="6B35D94D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>Požadujeme, aby u každého objektu v </w:t>
      </w:r>
      <w:proofErr w:type="spellStart"/>
      <w:r>
        <w:t>Asset</w:t>
      </w:r>
      <w:proofErr w:type="spellEnd"/>
      <w:r>
        <w:t xml:space="preserve"> Managementu byl přímo zobrazován seznam požadavků, které souvisí s tímto objektem (konfigurační položkou). Možnost zobrazit z AM požadavky související s konkrétním objektem.</w:t>
      </w:r>
    </w:p>
    <w:p w14:paraId="0BDE54D7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>Logování založených provázaných požadavků u objektů v </w:t>
      </w:r>
      <w:proofErr w:type="spellStart"/>
      <w:r>
        <w:t>Asset</w:t>
      </w:r>
      <w:proofErr w:type="spellEnd"/>
      <w:r>
        <w:t xml:space="preserve"> Management.</w:t>
      </w:r>
    </w:p>
    <w:p w14:paraId="6B6964F0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>Požadujeme jednotný portál pro zadávání a práci s požadavky s přehledným zobrazením majetku přihlášeného uživatele, kde se majetek načítá z </w:t>
      </w:r>
      <w:proofErr w:type="spellStart"/>
      <w:r>
        <w:t>Asset</w:t>
      </w:r>
      <w:proofErr w:type="spellEnd"/>
      <w:r>
        <w:t xml:space="preserve"> Management. </w:t>
      </w:r>
      <w:proofErr w:type="gramStart"/>
      <w:r>
        <w:t>Zobrazen  musí</w:t>
      </w:r>
      <w:proofErr w:type="gramEnd"/>
      <w:r>
        <w:t xml:space="preserve"> být i majetek z </w:t>
      </w:r>
      <w:proofErr w:type="spellStart"/>
      <w:r>
        <w:t>Asset</w:t>
      </w:r>
      <w:proofErr w:type="spellEnd"/>
      <w:r>
        <w:t xml:space="preserve"> Management, u kterého je přihlášený uživatel nastaven jako zodpovědná osoba za tento majetek.</w:t>
      </w:r>
    </w:p>
    <w:p w14:paraId="45524B2A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>Požadujeme funkcionalitu, která zajistí zobrazení zařízení související s požadavkem přímo ze </w:t>
      </w:r>
      <w:proofErr w:type="spellStart"/>
      <w:r>
        <w:t>Service</w:t>
      </w:r>
      <w:proofErr w:type="spellEnd"/>
      <w:r>
        <w:t xml:space="preserve"> </w:t>
      </w:r>
      <w:proofErr w:type="spellStart"/>
      <w:r>
        <w:t>Desk</w:t>
      </w:r>
      <w:proofErr w:type="spellEnd"/>
      <w:r>
        <w:t>.</w:t>
      </w:r>
    </w:p>
    <w:p w14:paraId="011A6D64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 xml:space="preserve">Požadujeme možnost definovat opakované činnosti (revize / profylaxe) týkající se konkrétních zařízení. </w:t>
      </w:r>
    </w:p>
    <w:p w14:paraId="6DE354B7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>Požadujeme, aby uživatelé mohli založit požadavek přímo z konkrétního jim svěřeného majetku, a to pouze do relevantních služeb a aby tento požadavek byl tímto na daný majetek navázán.</w:t>
      </w:r>
    </w:p>
    <w:p w14:paraId="4535E3F2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 xml:space="preserve">Požadujeme, aby technici mohli založit požadavek přímo z konkrétního majetku, a to pouze do relevantních služeb a aby tento požadavek byl tímto na daný majetek navázán. </w:t>
      </w:r>
    </w:p>
    <w:p w14:paraId="3F769CD8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>Požadujeme, aby konkrétní formuláře pro nový požadavek z katalogu služeb nabízely pouze objekty relevantních typů (např. U incidentu Nahlásit nefunkční mobilní telefon se zobrazují jen mobilní telefony – nikoliv ostatní typy zařízení).</w:t>
      </w:r>
    </w:p>
    <w:p w14:paraId="446BF3D1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</w:pPr>
      <w:r>
        <w:t>Požadujeme report umožňující analyzovat poruchovost majetku, např. zobrazit zařízení s největším počtem incidentů.</w:t>
      </w:r>
    </w:p>
    <w:p w14:paraId="7C758199" w14:textId="77777777" w:rsidR="00294055" w:rsidRDefault="007C66BE">
      <w:pPr>
        <w:pStyle w:val="Odstavecseseznamem"/>
        <w:numPr>
          <w:ilvl w:val="0"/>
          <w:numId w:val="35"/>
        </w:numPr>
        <w:spacing w:before="0" w:after="0" w:line="240" w:lineRule="auto"/>
        <w:contextualSpacing w:val="0"/>
        <w:jc w:val="left"/>
        <w:rPr>
          <w:ins w:id="10" w:author="Autor"/>
        </w:rPr>
      </w:pPr>
      <w:r>
        <w:t>Požadujeme, aby v diagramu vazeb zobrazujícím vzájemné závislosti mezi konfiguračními položkami bylo na první pohled vidět, která konfigurační položka nefunguje (je na ni evidován otevřený incident) a které na ni závisející konfigurační položky tím mohou být ovlivněny.</w:t>
      </w:r>
    </w:p>
    <w:p w14:paraId="62A7498E" w14:textId="77777777" w:rsidR="000E38A4" w:rsidRDefault="000E38A4" w:rsidP="000E38A4">
      <w:pPr>
        <w:spacing w:before="0" w:after="0" w:line="240" w:lineRule="auto"/>
        <w:jc w:val="left"/>
        <w:rPr>
          <w:ins w:id="11" w:author="Autor"/>
        </w:rPr>
      </w:pPr>
    </w:p>
    <w:p w14:paraId="0D222725" w14:textId="3BC5E83C" w:rsidR="000E38A4" w:rsidRPr="00AD1530" w:rsidRDefault="000E38A4" w:rsidP="000E38A4">
      <w:pPr>
        <w:spacing w:before="100" w:beforeAutospacing="1" w:after="100" w:afterAutospacing="1"/>
        <w:outlineLvl w:val="1"/>
        <w:rPr>
          <w:ins w:id="12" w:author="Autor"/>
          <w:rFonts w:eastAsia="Times New Roman" w:cstheme="minorHAnsi"/>
          <w:b/>
          <w:bCs/>
        </w:rPr>
      </w:pPr>
      <w:ins w:id="13" w:author="Autor">
        <w:r w:rsidRPr="00AD1530">
          <w:rPr>
            <w:rFonts w:eastAsia="Times New Roman" w:cstheme="minorHAnsi"/>
            <w:b/>
            <w:bCs/>
          </w:rPr>
          <w:t>Formát importního souboru</w:t>
        </w:r>
        <w:r>
          <w:rPr>
            <w:rFonts w:eastAsia="Times New Roman" w:cstheme="minorHAnsi"/>
            <w:b/>
            <w:bCs/>
          </w:rPr>
          <w:t xml:space="preserve"> ERP</w:t>
        </w:r>
      </w:ins>
    </w:p>
    <w:p w14:paraId="72446F89" w14:textId="77777777" w:rsidR="000E38A4" w:rsidRPr="004F62C1" w:rsidRDefault="000E38A4" w:rsidP="000E38A4">
      <w:pPr>
        <w:numPr>
          <w:ilvl w:val="0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14" w:author="Autor"/>
          <w:rFonts w:eastAsia="Times New Roman" w:cstheme="minorHAnsi"/>
        </w:rPr>
      </w:pPr>
      <w:ins w:id="15" w:author="Autor">
        <w:r w:rsidRPr="004F62C1">
          <w:rPr>
            <w:rFonts w:eastAsia="Times New Roman" w:cstheme="minorHAnsi"/>
          </w:rPr>
          <w:t>Soubor bude ve formátu CSV (UTF-8, oddělovač „;“)</w:t>
        </w:r>
      </w:ins>
    </w:p>
    <w:p w14:paraId="4677C458" w14:textId="77777777" w:rsidR="000E38A4" w:rsidRPr="004F62C1" w:rsidRDefault="000E38A4" w:rsidP="000E38A4">
      <w:pPr>
        <w:numPr>
          <w:ilvl w:val="0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16" w:author="Autor"/>
          <w:rFonts w:eastAsia="Times New Roman" w:cstheme="minorHAnsi"/>
        </w:rPr>
      </w:pPr>
      <w:ins w:id="17" w:author="Autor">
        <w:r w:rsidRPr="004F62C1">
          <w:rPr>
            <w:rFonts w:eastAsia="Times New Roman" w:cstheme="minorHAnsi"/>
          </w:rPr>
          <w:t>První řádek obsahuje hlavičku se jmény sloupců</w:t>
        </w:r>
      </w:ins>
    </w:p>
    <w:p w14:paraId="7BB43B42" w14:textId="77777777" w:rsidR="000E38A4" w:rsidRPr="004F62C1" w:rsidRDefault="000E38A4" w:rsidP="000E38A4">
      <w:pPr>
        <w:numPr>
          <w:ilvl w:val="0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18" w:author="Autor"/>
          <w:rFonts w:eastAsia="Times New Roman" w:cstheme="minorHAnsi"/>
        </w:rPr>
      </w:pPr>
      <w:ins w:id="19" w:author="Autor">
        <w:r w:rsidRPr="004F62C1">
          <w:rPr>
            <w:rFonts w:eastAsia="Times New Roman" w:cstheme="minorHAnsi"/>
          </w:rPr>
          <w:t>Každý řádek odpovídá jednomu počítači</w:t>
        </w:r>
      </w:ins>
    </w:p>
    <w:p w14:paraId="4C524445" w14:textId="77777777" w:rsidR="000E38A4" w:rsidRPr="00AD1530" w:rsidRDefault="000E38A4" w:rsidP="000E38A4">
      <w:pPr>
        <w:numPr>
          <w:ilvl w:val="0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20" w:author="Autor"/>
          <w:rFonts w:eastAsia="Times New Roman" w:cstheme="minorHAnsi"/>
        </w:rPr>
      </w:pPr>
      <w:ins w:id="21" w:author="Autor">
        <w:r w:rsidRPr="00AD1530">
          <w:rPr>
            <w:rFonts w:eastAsia="Times New Roman" w:cstheme="minorHAnsi"/>
          </w:rPr>
          <w:t>Povinné sloupce:</w:t>
        </w:r>
      </w:ins>
    </w:p>
    <w:p w14:paraId="0B11D71F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22" w:author="Autor"/>
          <w:rFonts w:eastAsia="Times New Roman" w:cstheme="minorHAnsi"/>
        </w:rPr>
      </w:pPr>
      <w:ins w:id="23" w:author="Autor">
        <w:r w:rsidRPr="00AD1530">
          <w:rPr>
            <w:rFonts w:eastAsia="Times New Roman" w:cstheme="minorHAnsi"/>
          </w:rPr>
          <w:t xml:space="preserve">Název – název počítače nebo </w:t>
        </w:r>
        <w:proofErr w:type="spellStart"/>
        <w:r w:rsidRPr="00AD1530">
          <w:rPr>
            <w:rFonts w:eastAsia="Times New Roman" w:cstheme="minorHAnsi"/>
          </w:rPr>
          <w:t>hostname</w:t>
        </w:r>
        <w:proofErr w:type="spellEnd"/>
      </w:ins>
    </w:p>
    <w:p w14:paraId="467681C0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24" w:author="Autor"/>
          <w:rFonts w:eastAsia="Times New Roman" w:cstheme="minorHAnsi"/>
        </w:rPr>
      </w:pPr>
      <w:ins w:id="25" w:author="Autor">
        <w:r w:rsidRPr="00AD1530">
          <w:rPr>
            <w:rFonts w:eastAsia="Times New Roman" w:cstheme="minorHAnsi"/>
          </w:rPr>
          <w:t>Umístění – umístění ve stromu (oddělení, místnost apod.)</w:t>
        </w:r>
      </w:ins>
    </w:p>
    <w:p w14:paraId="4B5C7326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26" w:author="Autor"/>
          <w:rFonts w:eastAsia="Times New Roman" w:cstheme="minorHAnsi"/>
        </w:rPr>
      </w:pPr>
      <w:ins w:id="27" w:author="Autor">
        <w:r w:rsidRPr="00AD1530">
          <w:rPr>
            <w:rFonts w:eastAsia="Times New Roman" w:cstheme="minorHAnsi"/>
          </w:rPr>
          <w:t>Třída – typ zařízení (např. Notebook, Desktop, Server)</w:t>
        </w:r>
      </w:ins>
    </w:p>
    <w:p w14:paraId="34BA4ED3" w14:textId="77777777" w:rsidR="000E38A4" w:rsidRPr="00AD1530" w:rsidRDefault="000E38A4" w:rsidP="000E38A4">
      <w:pPr>
        <w:numPr>
          <w:ilvl w:val="0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28" w:author="Autor"/>
          <w:rFonts w:eastAsia="Times New Roman" w:cstheme="minorHAnsi"/>
        </w:rPr>
      </w:pPr>
      <w:ins w:id="29" w:author="Autor">
        <w:r w:rsidRPr="00AD1530">
          <w:rPr>
            <w:rFonts w:eastAsia="Times New Roman" w:cstheme="minorHAnsi"/>
          </w:rPr>
          <w:t>Doporučené sloupce:</w:t>
        </w:r>
      </w:ins>
    </w:p>
    <w:p w14:paraId="6A6EBC35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30" w:author="Autor"/>
          <w:rFonts w:eastAsia="Times New Roman" w:cstheme="minorHAnsi"/>
        </w:rPr>
      </w:pPr>
      <w:ins w:id="31" w:author="Autor">
        <w:r w:rsidRPr="00AD1530">
          <w:rPr>
            <w:rFonts w:eastAsia="Times New Roman" w:cstheme="minorHAnsi"/>
          </w:rPr>
          <w:t>Výrobce – výrobce zařízení (např. Dell, Lenovo, Apple…)</w:t>
        </w:r>
      </w:ins>
    </w:p>
    <w:p w14:paraId="35372900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32" w:author="Autor"/>
          <w:rFonts w:eastAsia="Times New Roman" w:cstheme="minorHAnsi"/>
        </w:rPr>
      </w:pPr>
      <w:ins w:id="33" w:author="Autor">
        <w:r w:rsidRPr="00AD1530">
          <w:rPr>
            <w:rFonts w:eastAsia="Times New Roman" w:cstheme="minorHAnsi"/>
          </w:rPr>
          <w:t xml:space="preserve">Model – model zařízení (např. </w:t>
        </w:r>
        <w:proofErr w:type="spellStart"/>
        <w:r w:rsidRPr="00AD1530">
          <w:rPr>
            <w:rFonts w:eastAsia="Times New Roman" w:cstheme="minorHAnsi"/>
          </w:rPr>
          <w:t>Latitude</w:t>
        </w:r>
        <w:proofErr w:type="spellEnd"/>
        <w:r w:rsidRPr="00AD1530">
          <w:rPr>
            <w:rFonts w:eastAsia="Times New Roman" w:cstheme="minorHAnsi"/>
          </w:rPr>
          <w:t xml:space="preserve"> 5440, ThinkPad T14, MacBook…)</w:t>
        </w:r>
      </w:ins>
    </w:p>
    <w:p w14:paraId="202CC67C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34" w:author="Autor"/>
          <w:rFonts w:eastAsia="Times New Roman" w:cstheme="minorHAnsi"/>
        </w:rPr>
      </w:pPr>
      <w:ins w:id="35" w:author="Autor">
        <w:r w:rsidRPr="00AD1530">
          <w:rPr>
            <w:rFonts w:eastAsia="Times New Roman" w:cstheme="minorHAnsi"/>
          </w:rPr>
          <w:t>Sériové číslo – výrobní číslo zařízení</w:t>
        </w:r>
      </w:ins>
    </w:p>
    <w:p w14:paraId="70C74295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36" w:author="Autor"/>
          <w:rFonts w:eastAsia="Times New Roman" w:cstheme="minorHAnsi"/>
        </w:rPr>
      </w:pPr>
      <w:ins w:id="37" w:author="Autor">
        <w:r w:rsidRPr="00AD1530">
          <w:rPr>
            <w:rFonts w:eastAsia="Times New Roman" w:cstheme="minorHAnsi"/>
          </w:rPr>
          <w:t>Inventární číslo – firemní inventární štítek</w:t>
        </w:r>
      </w:ins>
    </w:p>
    <w:p w14:paraId="27524F88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38" w:author="Autor"/>
          <w:rFonts w:eastAsia="Times New Roman" w:cstheme="minorHAnsi"/>
        </w:rPr>
      </w:pPr>
      <w:ins w:id="39" w:author="Autor">
        <w:r w:rsidRPr="00AD1530">
          <w:rPr>
            <w:rFonts w:eastAsia="Times New Roman" w:cstheme="minorHAnsi"/>
          </w:rPr>
          <w:t>Uživatel – jméno uživatele nebo oddělení, kterému je zařízení přiřazeno</w:t>
        </w:r>
      </w:ins>
    </w:p>
    <w:p w14:paraId="1BC1E28F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40" w:author="Autor"/>
          <w:rFonts w:eastAsia="Times New Roman" w:cstheme="minorHAnsi"/>
        </w:rPr>
      </w:pPr>
      <w:ins w:id="41" w:author="Autor">
        <w:r w:rsidRPr="00AD1530">
          <w:rPr>
            <w:rFonts w:eastAsia="Times New Roman" w:cstheme="minorHAnsi"/>
          </w:rPr>
          <w:t>Datum pořízení – datum nákupu (formát YYYY-MM-DD)</w:t>
        </w:r>
      </w:ins>
    </w:p>
    <w:p w14:paraId="781D4CBB" w14:textId="77777777" w:rsidR="000E38A4" w:rsidRPr="00AD1530" w:rsidRDefault="000E38A4" w:rsidP="000E38A4">
      <w:pPr>
        <w:numPr>
          <w:ilvl w:val="1"/>
          <w:numId w:val="38"/>
        </w:numPr>
        <w:suppressAutoHyphens w:val="0"/>
        <w:spacing w:before="100" w:beforeAutospacing="1" w:after="100" w:afterAutospacing="1" w:line="240" w:lineRule="auto"/>
        <w:jc w:val="left"/>
        <w:rPr>
          <w:ins w:id="42" w:author="Autor"/>
          <w:rFonts w:eastAsia="Times New Roman" w:cstheme="minorHAnsi"/>
        </w:rPr>
      </w:pPr>
      <w:ins w:id="43" w:author="Autor">
        <w:r w:rsidRPr="00AD1530">
          <w:rPr>
            <w:rFonts w:eastAsia="Times New Roman" w:cstheme="minorHAnsi"/>
          </w:rPr>
          <w:t>Poznámka – libovolná poznámka (volný text)</w:t>
        </w:r>
      </w:ins>
    </w:p>
    <w:p w14:paraId="17159866" w14:textId="77777777" w:rsidR="000E38A4" w:rsidRPr="00AD1530" w:rsidRDefault="00000000" w:rsidP="000E38A4">
      <w:pPr>
        <w:rPr>
          <w:ins w:id="44" w:author="Autor"/>
          <w:rFonts w:eastAsia="Times New Roman" w:cstheme="minorHAnsi"/>
        </w:rPr>
      </w:pPr>
      <w:ins w:id="45" w:author="Autor">
        <w:r>
          <w:rPr>
            <w:rFonts w:eastAsia="Times New Roman" w:cstheme="minorHAnsi"/>
            <w:noProof/>
          </w:rPr>
          <w:pict w14:anchorId="796DC229">
            <v:rect id="_x0000_i1025" alt="" style="width:453.6pt;height:.05pt;mso-width-percent:0;mso-height-percent:0;mso-width-percent:0;mso-height-percent:0" o:hralign="center" o:hrstd="t" o:hr="t" fillcolor="#a0a0a0" stroked="f"/>
          </w:pict>
        </w:r>
      </w:ins>
    </w:p>
    <w:p w14:paraId="32843B46" w14:textId="77777777" w:rsidR="000E38A4" w:rsidRPr="00AD1530" w:rsidRDefault="000E38A4" w:rsidP="000E38A4">
      <w:pPr>
        <w:spacing w:before="100" w:beforeAutospacing="1" w:after="100" w:afterAutospacing="1"/>
        <w:outlineLvl w:val="2"/>
        <w:rPr>
          <w:ins w:id="46" w:author="Autor"/>
          <w:rFonts w:eastAsia="Times New Roman" w:cstheme="minorHAnsi"/>
          <w:b/>
          <w:bCs/>
        </w:rPr>
      </w:pPr>
      <w:ins w:id="47" w:author="Autor">
        <w:r w:rsidRPr="00AD1530">
          <w:rPr>
            <w:rFonts w:eastAsia="Times New Roman" w:cstheme="minorHAnsi"/>
            <w:b/>
            <w:bCs/>
          </w:rPr>
          <w:t>Ukázka souboru (10 řádků)</w:t>
        </w:r>
      </w:ins>
    </w:p>
    <w:p w14:paraId="15E2CB71" w14:textId="77777777" w:rsidR="000E38A4" w:rsidRPr="00AD1530" w:rsidRDefault="000E38A4" w:rsidP="000E38A4">
      <w:pPr>
        <w:rPr>
          <w:ins w:id="48" w:author="Autor"/>
          <w:rFonts w:cstheme="minorHAnsi"/>
        </w:rPr>
      </w:pPr>
      <w:proofErr w:type="spellStart"/>
      <w:proofErr w:type="gramStart"/>
      <w:ins w:id="49" w:author="Autor">
        <w:r w:rsidRPr="00AD1530">
          <w:rPr>
            <w:rFonts w:cstheme="minorHAnsi"/>
          </w:rPr>
          <w:t>Název;Umístění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Třída;Výrobce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Model;Sériové</w:t>
        </w:r>
        <w:proofErr w:type="spellEnd"/>
        <w:proofErr w:type="gramEnd"/>
        <w:r w:rsidRPr="00AD1530">
          <w:rPr>
            <w:rFonts w:cstheme="minorHAnsi"/>
          </w:rPr>
          <w:t xml:space="preserve"> </w:t>
        </w:r>
        <w:proofErr w:type="spellStart"/>
        <w:proofErr w:type="gramStart"/>
        <w:r w:rsidRPr="00AD1530">
          <w:rPr>
            <w:rFonts w:cstheme="minorHAnsi"/>
          </w:rPr>
          <w:t>číslo;Inventární</w:t>
        </w:r>
        <w:proofErr w:type="spellEnd"/>
        <w:proofErr w:type="gramEnd"/>
        <w:r w:rsidRPr="00AD1530">
          <w:rPr>
            <w:rFonts w:cstheme="minorHAnsi"/>
          </w:rPr>
          <w:t xml:space="preserve"> </w:t>
        </w:r>
        <w:proofErr w:type="spellStart"/>
        <w:proofErr w:type="gramStart"/>
        <w:r w:rsidRPr="00AD1530">
          <w:rPr>
            <w:rFonts w:cstheme="minorHAnsi"/>
          </w:rPr>
          <w:t>číslo;Uživatel</w:t>
        </w:r>
        <w:proofErr w:type="gramEnd"/>
        <w:r w:rsidRPr="00AD1530">
          <w:rPr>
            <w:rFonts w:cstheme="minorHAnsi"/>
          </w:rPr>
          <w:t>;Datum</w:t>
        </w:r>
        <w:proofErr w:type="spellEnd"/>
        <w:r w:rsidRPr="00AD1530">
          <w:rPr>
            <w:rFonts w:cstheme="minorHAnsi"/>
          </w:rPr>
          <w:t xml:space="preserve"> </w:t>
        </w:r>
        <w:proofErr w:type="spellStart"/>
        <w:proofErr w:type="gramStart"/>
        <w:r w:rsidRPr="00AD1530">
          <w:rPr>
            <w:rFonts w:cstheme="minorHAnsi"/>
          </w:rPr>
          <w:t>pořízení;Poznámka</w:t>
        </w:r>
        <w:proofErr w:type="spellEnd"/>
        <w:proofErr w:type="gramEnd"/>
      </w:ins>
    </w:p>
    <w:p w14:paraId="38A36DD1" w14:textId="77777777" w:rsidR="000E38A4" w:rsidRPr="00AD1530" w:rsidRDefault="000E38A4" w:rsidP="000E38A4">
      <w:pPr>
        <w:rPr>
          <w:ins w:id="50" w:author="Autor"/>
          <w:rFonts w:cstheme="minorHAnsi"/>
        </w:rPr>
      </w:pPr>
      <w:ins w:id="51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001;Firma</w:t>
        </w:r>
        <w:proofErr w:type="gramEnd"/>
        <w:r w:rsidRPr="00AD1530">
          <w:rPr>
            <w:rFonts w:cstheme="minorHAnsi"/>
          </w:rPr>
          <w:t>\IT oddělení\</w:t>
        </w:r>
        <w:proofErr w:type="spellStart"/>
        <w:proofErr w:type="gramStart"/>
        <w:r w:rsidRPr="00AD1530">
          <w:rPr>
            <w:rFonts w:cstheme="minorHAnsi"/>
          </w:rPr>
          <w:t>Noteboky;Notebook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Dell;Latitude</w:t>
        </w:r>
        <w:proofErr w:type="spellEnd"/>
        <w:proofErr w:type="gramEnd"/>
        <w:r w:rsidRPr="00AD1530">
          <w:rPr>
            <w:rFonts w:cstheme="minorHAnsi"/>
          </w:rPr>
          <w:t xml:space="preserve"> </w:t>
        </w:r>
        <w:proofErr w:type="gramStart"/>
        <w:r w:rsidRPr="00AD1530">
          <w:rPr>
            <w:rFonts w:cstheme="minorHAnsi"/>
          </w:rPr>
          <w:t>5440;DL12345;INV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1001;Jan</w:t>
        </w:r>
        <w:proofErr w:type="gramEnd"/>
        <w:r w:rsidRPr="00AD1530">
          <w:rPr>
            <w:rFonts w:cstheme="minorHAnsi"/>
          </w:rPr>
          <w:t xml:space="preserve"> Novák;2023-05-</w:t>
        </w:r>
        <w:proofErr w:type="gramStart"/>
        <w:r w:rsidRPr="00AD1530">
          <w:rPr>
            <w:rFonts w:cstheme="minorHAnsi"/>
          </w:rPr>
          <w:t>10;Notebook</w:t>
        </w:r>
        <w:proofErr w:type="gramEnd"/>
        <w:r w:rsidRPr="00AD1530">
          <w:rPr>
            <w:rFonts w:cstheme="minorHAnsi"/>
          </w:rPr>
          <w:t xml:space="preserve"> pro </w:t>
        </w:r>
        <w:proofErr w:type="spellStart"/>
        <w:r w:rsidRPr="00AD1530">
          <w:rPr>
            <w:rFonts w:cstheme="minorHAnsi"/>
          </w:rPr>
          <w:t>home</w:t>
        </w:r>
        <w:proofErr w:type="spellEnd"/>
        <w:r w:rsidRPr="00AD1530">
          <w:rPr>
            <w:rFonts w:cstheme="minorHAnsi"/>
          </w:rPr>
          <w:t xml:space="preserve"> office</w:t>
        </w:r>
      </w:ins>
    </w:p>
    <w:p w14:paraId="70B8B481" w14:textId="77777777" w:rsidR="000E38A4" w:rsidRPr="00AD1530" w:rsidRDefault="000E38A4" w:rsidP="000E38A4">
      <w:pPr>
        <w:rPr>
          <w:ins w:id="52" w:author="Autor"/>
          <w:rFonts w:cstheme="minorHAnsi"/>
        </w:rPr>
      </w:pPr>
      <w:ins w:id="53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002;Firma</w:t>
        </w:r>
        <w:proofErr w:type="gramEnd"/>
        <w:r w:rsidRPr="00AD1530">
          <w:rPr>
            <w:rFonts w:cstheme="minorHAnsi"/>
          </w:rPr>
          <w:t>\IT oddělení\</w:t>
        </w:r>
        <w:proofErr w:type="spellStart"/>
        <w:proofErr w:type="gramStart"/>
        <w:r w:rsidRPr="00AD1530">
          <w:rPr>
            <w:rFonts w:cstheme="minorHAnsi"/>
          </w:rPr>
          <w:t>Noteboky;Notebook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HP;ProBook</w:t>
        </w:r>
        <w:proofErr w:type="spellEnd"/>
        <w:proofErr w:type="gramEnd"/>
        <w:r w:rsidRPr="00AD1530">
          <w:rPr>
            <w:rFonts w:cstheme="minorHAnsi"/>
          </w:rPr>
          <w:t xml:space="preserve"> 450 G</w:t>
        </w:r>
        <w:proofErr w:type="gramStart"/>
        <w:r w:rsidRPr="00AD1530">
          <w:rPr>
            <w:rFonts w:cstheme="minorHAnsi"/>
          </w:rPr>
          <w:t>9;HP98765;INV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1002;Petr</w:t>
        </w:r>
        <w:proofErr w:type="gramEnd"/>
        <w:r w:rsidRPr="00AD1530">
          <w:rPr>
            <w:rFonts w:cstheme="minorHAnsi"/>
          </w:rPr>
          <w:t xml:space="preserve"> Svoboda;2022-11-</w:t>
        </w:r>
        <w:proofErr w:type="gramStart"/>
        <w:r w:rsidRPr="00AD1530">
          <w:rPr>
            <w:rFonts w:cstheme="minorHAnsi"/>
          </w:rPr>
          <w:t>01;Rezervní</w:t>
        </w:r>
        <w:proofErr w:type="gramEnd"/>
        <w:r w:rsidRPr="00AD1530">
          <w:rPr>
            <w:rFonts w:cstheme="minorHAnsi"/>
          </w:rPr>
          <w:t xml:space="preserve"> notebook</w:t>
        </w:r>
      </w:ins>
    </w:p>
    <w:p w14:paraId="78F1A0EF" w14:textId="77777777" w:rsidR="000E38A4" w:rsidRPr="00AD1530" w:rsidRDefault="000E38A4" w:rsidP="000E38A4">
      <w:pPr>
        <w:rPr>
          <w:ins w:id="54" w:author="Autor"/>
          <w:rFonts w:cstheme="minorHAnsi"/>
        </w:rPr>
      </w:pPr>
      <w:ins w:id="55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003;Firma</w:t>
        </w:r>
        <w:proofErr w:type="gramEnd"/>
        <w:r w:rsidRPr="00AD1530">
          <w:rPr>
            <w:rFonts w:cstheme="minorHAnsi"/>
          </w:rPr>
          <w:t>\IT oddělení\</w:t>
        </w:r>
        <w:proofErr w:type="spellStart"/>
        <w:proofErr w:type="gramStart"/>
        <w:r w:rsidRPr="00AD1530">
          <w:rPr>
            <w:rFonts w:cstheme="minorHAnsi"/>
          </w:rPr>
          <w:t>Noteboky;Notebook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Lenovo;ThinkPad</w:t>
        </w:r>
        <w:proofErr w:type="spellEnd"/>
        <w:proofErr w:type="gramEnd"/>
        <w:r w:rsidRPr="00AD1530">
          <w:rPr>
            <w:rFonts w:cstheme="minorHAnsi"/>
          </w:rPr>
          <w:t xml:space="preserve"> T14 Gen</w:t>
        </w:r>
        <w:proofErr w:type="gramStart"/>
        <w:r w:rsidRPr="00AD1530">
          <w:rPr>
            <w:rFonts w:cstheme="minorHAnsi"/>
          </w:rPr>
          <w:t>3;LN54321;INV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1003;Eva</w:t>
        </w:r>
        <w:proofErr w:type="gramEnd"/>
        <w:r w:rsidRPr="00AD1530">
          <w:rPr>
            <w:rFonts w:cstheme="minorHAnsi"/>
          </w:rPr>
          <w:t xml:space="preserve"> Malá;2023-03-</w:t>
        </w:r>
        <w:proofErr w:type="gramStart"/>
        <w:r w:rsidRPr="00AD1530">
          <w:rPr>
            <w:rFonts w:cstheme="minorHAnsi"/>
          </w:rPr>
          <w:t>15;Pracovní</w:t>
        </w:r>
        <w:proofErr w:type="gramEnd"/>
        <w:r w:rsidRPr="00AD1530">
          <w:rPr>
            <w:rFonts w:cstheme="minorHAnsi"/>
          </w:rPr>
          <w:t xml:space="preserve"> notebook pro účetní</w:t>
        </w:r>
      </w:ins>
    </w:p>
    <w:p w14:paraId="68B7FC90" w14:textId="77777777" w:rsidR="000E38A4" w:rsidRPr="00AD1530" w:rsidRDefault="000E38A4" w:rsidP="000E38A4">
      <w:pPr>
        <w:rPr>
          <w:ins w:id="56" w:author="Autor"/>
          <w:rFonts w:cstheme="minorHAnsi"/>
        </w:rPr>
      </w:pPr>
      <w:ins w:id="57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004;Firma</w:t>
        </w:r>
        <w:proofErr w:type="gramEnd"/>
        <w:r w:rsidRPr="00AD1530">
          <w:rPr>
            <w:rFonts w:cstheme="minorHAnsi"/>
          </w:rPr>
          <w:t>\IT oddělení\</w:t>
        </w:r>
        <w:proofErr w:type="spellStart"/>
        <w:proofErr w:type="gramStart"/>
        <w:r w:rsidRPr="00AD1530">
          <w:rPr>
            <w:rFonts w:cstheme="minorHAnsi"/>
          </w:rPr>
          <w:t>Noteboky;Notebook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Apple;MacBook</w:t>
        </w:r>
        <w:proofErr w:type="spellEnd"/>
        <w:proofErr w:type="gramEnd"/>
        <w:r w:rsidRPr="00AD1530">
          <w:rPr>
            <w:rFonts w:cstheme="minorHAnsi"/>
          </w:rPr>
          <w:t xml:space="preserve"> Pro 14 M</w:t>
        </w:r>
        <w:proofErr w:type="gramStart"/>
        <w:r w:rsidRPr="00AD1530">
          <w:rPr>
            <w:rFonts w:cstheme="minorHAnsi"/>
          </w:rPr>
          <w:t>2;AP11223;INV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1004;Tomáš</w:t>
        </w:r>
        <w:proofErr w:type="gramEnd"/>
        <w:r w:rsidRPr="00AD1530">
          <w:rPr>
            <w:rFonts w:cstheme="minorHAnsi"/>
          </w:rPr>
          <w:t xml:space="preserve"> Král;2023-08-</w:t>
        </w:r>
        <w:proofErr w:type="gramStart"/>
        <w:r w:rsidRPr="00AD1530">
          <w:rPr>
            <w:rFonts w:cstheme="minorHAnsi"/>
          </w:rPr>
          <w:t>20;Grafické</w:t>
        </w:r>
        <w:proofErr w:type="gramEnd"/>
        <w:r w:rsidRPr="00AD1530">
          <w:rPr>
            <w:rFonts w:cstheme="minorHAnsi"/>
          </w:rPr>
          <w:t xml:space="preserve"> oddělení</w:t>
        </w:r>
      </w:ins>
    </w:p>
    <w:p w14:paraId="7561175F" w14:textId="77777777" w:rsidR="000E38A4" w:rsidRPr="00AD1530" w:rsidRDefault="000E38A4" w:rsidP="000E38A4">
      <w:pPr>
        <w:rPr>
          <w:ins w:id="58" w:author="Autor"/>
          <w:rFonts w:cstheme="minorHAnsi"/>
        </w:rPr>
      </w:pPr>
      <w:ins w:id="59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005;Firma\Vývoj\</w:t>
        </w:r>
        <w:proofErr w:type="spellStart"/>
        <w:r w:rsidRPr="00AD1530">
          <w:rPr>
            <w:rFonts w:cstheme="minorHAnsi"/>
          </w:rPr>
          <w:t>PC;Desktop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Dell;OptiPlex</w:t>
        </w:r>
        <w:proofErr w:type="spellEnd"/>
        <w:proofErr w:type="gramEnd"/>
        <w:r w:rsidRPr="00AD1530">
          <w:rPr>
            <w:rFonts w:cstheme="minorHAnsi"/>
          </w:rPr>
          <w:t xml:space="preserve"> </w:t>
        </w:r>
        <w:proofErr w:type="gramStart"/>
        <w:r w:rsidRPr="00AD1530">
          <w:rPr>
            <w:rFonts w:cstheme="minorHAnsi"/>
          </w:rPr>
          <w:t>7010;DL99887;INV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1005;Vývojové</w:t>
        </w:r>
        <w:proofErr w:type="gramEnd"/>
        <w:r w:rsidRPr="00AD1530">
          <w:rPr>
            <w:rFonts w:cstheme="minorHAnsi"/>
          </w:rPr>
          <w:t xml:space="preserve"> oddělení;2021-10-</w:t>
        </w:r>
        <w:proofErr w:type="gramStart"/>
        <w:r w:rsidRPr="00AD1530">
          <w:rPr>
            <w:rFonts w:cstheme="minorHAnsi"/>
          </w:rPr>
          <w:t>05;Vývojářské</w:t>
        </w:r>
        <w:proofErr w:type="gramEnd"/>
        <w:r w:rsidRPr="00AD1530">
          <w:rPr>
            <w:rFonts w:cstheme="minorHAnsi"/>
          </w:rPr>
          <w:t xml:space="preserve"> PC</w:t>
        </w:r>
      </w:ins>
    </w:p>
    <w:p w14:paraId="28CA8968" w14:textId="77777777" w:rsidR="000E38A4" w:rsidRPr="00AD1530" w:rsidRDefault="000E38A4" w:rsidP="000E38A4">
      <w:pPr>
        <w:rPr>
          <w:ins w:id="60" w:author="Autor"/>
          <w:rFonts w:cstheme="minorHAnsi"/>
        </w:rPr>
      </w:pPr>
      <w:ins w:id="61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006;Firma\Vývoj\</w:t>
        </w:r>
        <w:proofErr w:type="spellStart"/>
        <w:r w:rsidRPr="00AD1530">
          <w:rPr>
            <w:rFonts w:cstheme="minorHAnsi"/>
          </w:rPr>
          <w:t>PC;Desktop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HP;EliteDesk</w:t>
        </w:r>
        <w:proofErr w:type="spellEnd"/>
        <w:proofErr w:type="gramEnd"/>
        <w:r w:rsidRPr="00AD1530">
          <w:rPr>
            <w:rFonts w:cstheme="minorHAnsi"/>
          </w:rPr>
          <w:t xml:space="preserve"> 800 G</w:t>
        </w:r>
        <w:proofErr w:type="gramStart"/>
        <w:r w:rsidRPr="00AD1530">
          <w:rPr>
            <w:rFonts w:cstheme="minorHAnsi"/>
          </w:rPr>
          <w:t>6;HP44556;INV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1006;Jiří</w:t>
        </w:r>
        <w:proofErr w:type="gramEnd"/>
        <w:r w:rsidRPr="00AD1530">
          <w:rPr>
            <w:rFonts w:cstheme="minorHAnsi"/>
          </w:rPr>
          <w:t xml:space="preserve"> Marek;2022-04-</w:t>
        </w:r>
        <w:proofErr w:type="gramStart"/>
        <w:r w:rsidRPr="00AD1530">
          <w:rPr>
            <w:rFonts w:cstheme="minorHAnsi"/>
          </w:rPr>
          <w:t>12;Stolní</w:t>
        </w:r>
        <w:proofErr w:type="gramEnd"/>
        <w:r w:rsidRPr="00AD1530">
          <w:rPr>
            <w:rFonts w:cstheme="minorHAnsi"/>
          </w:rPr>
          <w:t xml:space="preserve"> PC pro testování</w:t>
        </w:r>
      </w:ins>
    </w:p>
    <w:p w14:paraId="7D0611DA" w14:textId="77777777" w:rsidR="000E38A4" w:rsidRPr="00AD1530" w:rsidRDefault="000E38A4" w:rsidP="000E38A4">
      <w:pPr>
        <w:rPr>
          <w:ins w:id="62" w:author="Autor"/>
          <w:rFonts w:cstheme="minorHAnsi"/>
        </w:rPr>
      </w:pPr>
      <w:ins w:id="63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007;Firma\Sklad\</w:t>
        </w:r>
        <w:proofErr w:type="spellStart"/>
        <w:r w:rsidRPr="00AD1530">
          <w:rPr>
            <w:rFonts w:cstheme="minorHAnsi"/>
          </w:rPr>
          <w:t>Servery;Server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HPE;ProLiant</w:t>
        </w:r>
        <w:proofErr w:type="spellEnd"/>
        <w:proofErr w:type="gramEnd"/>
        <w:r w:rsidRPr="00AD1530">
          <w:rPr>
            <w:rFonts w:cstheme="minorHAnsi"/>
          </w:rPr>
          <w:t xml:space="preserve"> DL380 Gen</w:t>
        </w:r>
        <w:proofErr w:type="gramStart"/>
        <w:r w:rsidRPr="00AD1530">
          <w:rPr>
            <w:rFonts w:cstheme="minorHAnsi"/>
          </w:rPr>
          <w:t>10;SR11223;INV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1007;IT</w:t>
        </w:r>
        <w:proofErr w:type="gramEnd"/>
        <w:r w:rsidRPr="00AD1530">
          <w:rPr>
            <w:rFonts w:cstheme="minorHAnsi"/>
          </w:rPr>
          <w:t xml:space="preserve"> oddělení;2020-07-</w:t>
        </w:r>
        <w:proofErr w:type="gramStart"/>
        <w:r w:rsidRPr="00AD1530">
          <w:rPr>
            <w:rFonts w:cstheme="minorHAnsi"/>
          </w:rPr>
          <w:t>01;Hlavní</w:t>
        </w:r>
        <w:proofErr w:type="gramEnd"/>
        <w:r w:rsidRPr="00AD1530">
          <w:rPr>
            <w:rFonts w:cstheme="minorHAnsi"/>
          </w:rPr>
          <w:t xml:space="preserve"> databázový server</w:t>
        </w:r>
      </w:ins>
    </w:p>
    <w:p w14:paraId="6CE7C570" w14:textId="77777777" w:rsidR="000E38A4" w:rsidRPr="00AD1530" w:rsidRDefault="000E38A4" w:rsidP="000E38A4">
      <w:pPr>
        <w:rPr>
          <w:ins w:id="64" w:author="Autor"/>
          <w:rFonts w:cstheme="minorHAnsi"/>
        </w:rPr>
      </w:pPr>
      <w:ins w:id="65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008;Firma\Sklad\</w:t>
        </w:r>
        <w:proofErr w:type="spellStart"/>
        <w:r w:rsidRPr="00AD1530">
          <w:rPr>
            <w:rFonts w:cstheme="minorHAnsi"/>
          </w:rPr>
          <w:t>Servery;Server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Dell;PowerEdge</w:t>
        </w:r>
        <w:proofErr w:type="spellEnd"/>
        <w:proofErr w:type="gramEnd"/>
        <w:r w:rsidRPr="00AD1530">
          <w:rPr>
            <w:rFonts w:cstheme="minorHAnsi"/>
          </w:rPr>
          <w:t xml:space="preserve"> R</w:t>
        </w:r>
        <w:proofErr w:type="gramStart"/>
        <w:r w:rsidRPr="00AD1530">
          <w:rPr>
            <w:rFonts w:cstheme="minorHAnsi"/>
          </w:rPr>
          <w:t>740;SR33445;INV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1008;IT</w:t>
        </w:r>
        <w:proofErr w:type="gramEnd"/>
        <w:r w:rsidRPr="00AD1530">
          <w:rPr>
            <w:rFonts w:cstheme="minorHAnsi"/>
          </w:rPr>
          <w:t xml:space="preserve"> oddělení;2021-01-</w:t>
        </w:r>
        <w:proofErr w:type="gramStart"/>
        <w:r w:rsidRPr="00AD1530">
          <w:rPr>
            <w:rFonts w:cstheme="minorHAnsi"/>
          </w:rPr>
          <w:t>25;Aplikační</w:t>
        </w:r>
        <w:proofErr w:type="gramEnd"/>
        <w:r w:rsidRPr="00AD1530">
          <w:rPr>
            <w:rFonts w:cstheme="minorHAnsi"/>
          </w:rPr>
          <w:t xml:space="preserve"> server</w:t>
        </w:r>
      </w:ins>
    </w:p>
    <w:p w14:paraId="128E5373" w14:textId="77777777" w:rsidR="000E38A4" w:rsidRPr="00AD1530" w:rsidRDefault="000E38A4" w:rsidP="000E38A4">
      <w:pPr>
        <w:rPr>
          <w:ins w:id="66" w:author="Autor"/>
          <w:rFonts w:cstheme="minorHAnsi"/>
        </w:rPr>
      </w:pPr>
      <w:ins w:id="67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009;Firma\Obchod\</w:t>
        </w:r>
        <w:proofErr w:type="spellStart"/>
        <w:r w:rsidRPr="00AD1530">
          <w:rPr>
            <w:rFonts w:cstheme="minorHAnsi"/>
          </w:rPr>
          <w:t>Noteboky;Notebook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Acer;TravelMate</w:t>
        </w:r>
        <w:proofErr w:type="spellEnd"/>
        <w:proofErr w:type="gramEnd"/>
        <w:r w:rsidRPr="00AD1530">
          <w:rPr>
            <w:rFonts w:cstheme="minorHAnsi"/>
          </w:rPr>
          <w:t xml:space="preserve"> P</w:t>
        </w:r>
        <w:proofErr w:type="gramStart"/>
        <w:r w:rsidRPr="00AD1530">
          <w:rPr>
            <w:rFonts w:cstheme="minorHAnsi"/>
          </w:rPr>
          <w:t>2;AC77889;INV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1009;Lucie</w:t>
        </w:r>
        <w:proofErr w:type="gramEnd"/>
        <w:r w:rsidRPr="00AD1530">
          <w:rPr>
            <w:rFonts w:cstheme="minorHAnsi"/>
          </w:rPr>
          <w:t xml:space="preserve"> Horová;2022-09-</w:t>
        </w:r>
        <w:proofErr w:type="gramStart"/>
        <w:r w:rsidRPr="00AD1530">
          <w:rPr>
            <w:rFonts w:cstheme="minorHAnsi"/>
          </w:rPr>
          <w:t>18;Notebook</w:t>
        </w:r>
        <w:proofErr w:type="gramEnd"/>
        <w:r w:rsidRPr="00AD1530">
          <w:rPr>
            <w:rFonts w:cstheme="minorHAnsi"/>
          </w:rPr>
          <w:t xml:space="preserve"> pro obchodníka</w:t>
        </w:r>
      </w:ins>
    </w:p>
    <w:p w14:paraId="79241CB2" w14:textId="77777777" w:rsidR="000E38A4" w:rsidRPr="00AD1530" w:rsidRDefault="000E38A4" w:rsidP="000E38A4">
      <w:pPr>
        <w:rPr>
          <w:ins w:id="68" w:author="Autor"/>
          <w:rFonts w:cstheme="minorHAnsi"/>
        </w:rPr>
      </w:pPr>
      <w:ins w:id="69" w:author="Autor">
        <w:r w:rsidRPr="00AD1530">
          <w:rPr>
            <w:rFonts w:cstheme="minorHAnsi"/>
          </w:rPr>
          <w:t>NB-</w:t>
        </w:r>
        <w:proofErr w:type="gramStart"/>
        <w:r w:rsidRPr="00AD1530">
          <w:rPr>
            <w:rFonts w:cstheme="minorHAnsi"/>
          </w:rPr>
          <w:t>010;Firma\Management\</w:t>
        </w:r>
        <w:proofErr w:type="spellStart"/>
        <w:r w:rsidRPr="00AD1530">
          <w:rPr>
            <w:rFonts w:cstheme="minorHAnsi"/>
          </w:rPr>
          <w:t>Noteboky;Notebook</w:t>
        </w:r>
        <w:proofErr w:type="gramEnd"/>
        <w:r w:rsidRPr="00AD1530">
          <w:rPr>
            <w:rFonts w:cstheme="minorHAnsi"/>
          </w:rPr>
          <w:t>;</w:t>
        </w:r>
        <w:proofErr w:type="gramStart"/>
        <w:r w:rsidRPr="00AD1530">
          <w:rPr>
            <w:rFonts w:cstheme="minorHAnsi"/>
          </w:rPr>
          <w:t>Microsoft;Surface</w:t>
        </w:r>
        <w:proofErr w:type="spellEnd"/>
        <w:proofErr w:type="gramEnd"/>
        <w:r w:rsidRPr="00AD1530">
          <w:rPr>
            <w:rFonts w:cstheme="minorHAnsi"/>
          </w:rPr>
          <w:t xml:space="preserve"> Laptop </w:t>
        </w:r>
        <w:proofErr w:type="gramStart"/>
        <w:r w:rsidRPr="00AD1530">
          <w:rPr>
            <w:rFonts w:cstheme="minorHAnsi"/>
          </w:rPr>
          <w:t>5;MS55667;INV</w:t>
        </w:r>
        <w:proofErr w:type="gramEnd"/>
        <w:r w:rsidRPr="00AD1530">
          <w:rPr>
            <w:rFonts w:cstheme="minorHAnsi"/>
          </w:rPr>
          <w:t>-</w:t>
        </w:r>
        <w:proofErr w:type="gramStart"/>
        <w:r w:rsidRPr="00AD1530">
          <w:rPr>
            <w:rFonts w:cstheme="minorHAnsi"/>
          </w:rPr>
          <w:t>1010;Ředitel</w:t>
        </w:r>
        <w:proofErr w:type="gramEnd"/>
        <w:r w:rsidRPr="00AD1530">
          <w:rPr>
            <w:rFonts w:cstheme="minorHAnsi"/>
          </w:rPr>
          <w:t>;2023-06-</w:t>
        </w:r>
        <w:proofErr w:type="gramStart"/>
        <w:r w:rsidRPr="00AD1530">
          <w:rPr>
            <w:rFonts w:cstheme="minorHAnsi"/>
          </w:rPr>
          <w:t>30;Notebook</w:t>
        </w:r>
        <w:proofErr w:type="gramEnd"/>
        <w:r w:rsidRPr="00AD1530">
          <w:rPr>
            <w:rFonts w:cstheme="minorHAnsi"/>
          </w:rPr>
          <w:t xml:space="preserve"> pro vedení</w:t>
        </w:r>
      </w:ins>
    </w:p>
    <w:p w14:paraId="730C6779" w14:textId="77777777" w:rsidR="000E38A4" w:rsidRDefault="000E38A4">
      <w:pPr>
        <w:spacing w:before="0" w:after="0" w:line="240" w:lineRule="auto"/>
        <w:jc w:val="left"/>
        <w:pPrChange w:id="70" w:author="Autor">
          <w:pPr>
            <w:pStyle w:val="Odstavecseseznamem"/>
            <w:numPr>
              <w:numId w:val="35"/>
            </w:numPr>
            <w:tabs>
              <w:tab w:val="num" w:pos="0"/>
            </w:tabs>
            <w:spacing w:before="0" w:after="0" w:line="240" w:lineRule="auto"/>
            <w:ind w:hanging="360"/>
            <w:contextualSpacing w:val="0"/>
            <w:jc w:val="left"/>
          </w:pPr>
        </w:pPrChange>
      </w:pPr>
    </w:p>
    <w:p w14:paraId="42F9C145" w14:textId="77777777" w:rsidR="00294055" w:rsidRDefault="00294055">
      <w:pPr>
        <w:spacing w:before="0" w:after="0" w:line="240" w:lineRule="auto"/>
        <w:rPr>
          <w:rFonts w:cstheme="minorHAnsi"/>
          <w:b/>
          <w:bCs/>
        </w:rPr>
      </w:pPr>
    </w:p>
    <w:sectPr w:rsidR="0029405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formProt w:val="0"/>
      <w:docGrid w:linePitch="286" w:charSpace="59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43ED" w14:textId="77777777" w:rsidR="003A1ACD" w:rsidRDefault="003A1ACD">
      <w:pPr>
        <w:spacing w:before="0" w:after="0" w:line="240" w:lineRule="auto"/>
      </w:pPr>
      <w:r>
        <w:separator/>
      </w:r>
    </w:p>
  </w:endnote>
  <w:endnote w:type="continuationSeparator" w:id="0">
    <w:p w14:paraId="6DF528ED" w14:textId="77777777" w:rsidR="003A1ACD" w:rsidRDefault="003A1AC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??">
    <w:altName w:val="Arial Unicode MS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A0D9" w14:textId="77777777" w:rsidR="003F4C54" w:rsidRDefault="003F4C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B7969" w14:textId="77777777" w:rsidR="00294055" w:rsidRDefault="0029405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1C13D" w14:textId="77777777" w:rsidR="003F4C54" w:rsidRDefault="003F4C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40FDF" w14:textId="77777777" w:rsidR="003A1ACD" w:rsidRDefault="003A1ACD">
      <w:pPr>
        <w:spacing w:before="0" w:after="0" w:line="240" w:lineRule="auto"/>
      </w:pPr>
      <w:r>
        <w:separator/>
      </w:r>
    </w:p>
  </w:footnote>
  <w:footnote w:type="continuationSeparator" w:id="0">
    <w:p w14:paraId="793E62A8" w14:textId="77777777" w:rsidR="003A1ACD" w:rsidRDefault="003A1AC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7F8FF" w14:textId="77777777" w:rsidR="003F4C54" w:rsidRDefault="003F4C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F1FD" w14:textId="77777777" w:rsidR="00294055" w:rsidRDefault="00294055">
    <w:pPr>
      <w:pStyle w:val="Zhlav"/>
    </w:pPr>
  </w:p>
  <w:p w14:paraId="0A485A7E" w14:textId="77777777" w:rsidR="00294055" w:rsidRDefault="00294055">
    <w:pPr>
      <w:pStyle w:val="Zhlav"/>
      <w:jc w:val="center"/>
      <w:rPr>
        <w:rFonts w:ascii="Arial" w:hAnsi="Arial" w:cs="Arial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3136F" w14:textId="77777777" w:rsidR="003F4C54" w:rsidRDefault="003F4C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92F08"/>
    <w:multiLevelType w:val="multilevel"/>
    <w:tmpl w:val="02DAC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36A40"/>
    <w:multiLevelType w:val="multilevel"/>
    <w:tmpl w:val="CAF4A60A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ED149F"/>
    <w:multiLevelType w:val="multilevel"/>
    <w:tmpl w:val="ACF6FCC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6D34CE"/>
    <w:multiLevelType w:val="multilevel"/>
    <w:tmpl w:val="0262A342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B267220"/>
    <w:multiLevelType w:val="multilevel"/>
    <w:tmpl w:val="F690B7DA"/>
    <w:lvl w:ilvl="0">
      <w:start w:val="1"/>
      <w:numFmt w:val="decimal"/>
      <w:pStyle w:val="bodspecifikace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E1F70F8"/>
    <w:multiLevelType w:val="multilevel"/>
    <w:tmpl w:val="662C3CAA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84D42"/>
    <w:multiLevelType w:val="multilevel"/>
    <w:tmpl w:val="39D87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CE761A"/>
    <w:multiLevelType w:val="multilevel"/>
    <w:tmpl w:val="1A70845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EF71407"/>
    <w:multiLevelType w:val="multilevel"/>
    <w:tmpl w:val="F04C1F1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754D0F"/>
    <w:multiLevelType w:val="multilevel"/>
    <w:tmpl w:val="017EBC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7A92B11"/>
    <w:multiLevelType w:val="multilevel"/>
    <w:tmpl w:val="B526F446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E826B4E"/>
    <w:multiLevelType w:val="multilevel"/>
    <w:tmpl w:val="BD42275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5A419A2"/>
    <w:multiLevelType w:val="multilevel"/>
    <w:tmpl w:val="1E32DF0C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5E43096"/>
    <w:multiLevelType w:val="multilevel"/>
    <w:tmpl w:val="6AF6FF42"/>
    <w:lvl w:ilvl="0">
      <w:start w:val="1"/>
      <w:numFmt w:val="decimal"/>
      <w:pStyle w:val="Style1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1627F0"/>
    <w:multiLevelType w:val="multilevel"/>
    <w:tmpl w:val="98381F5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A4024A"/>
    <w:multiLevelType w:val="multilevel"/>
    <w:tmpl w:val="F464510E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8461CBA"/>
    <w:multiLevelType w:val="multilevel"/>
    <w:tmpl w:val="72081AD6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cs="Symbol" w:hint="default"/>
      </w:rPr>
    </w:lvl>
  </w:abstractNum>
  <w:abstractNum w:abstractNumId="17" w15:restartNumberingAfterBreak="0">
    <w:nsid w:val="3D8D196C"/>
    <w:multiLevelType w:val="multilevel"/>
    <w:tmpl w:val="E7F8C9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0251EBC"/>
    <w:multiLevelType w:val="multilevel"/>
    <w:tmpl w:val="90F6C43E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0914070"/>
    <w:multiLevelType w:val="multilevel"/>
    <w:tmpl w:val="AFDC0C5A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911DA"/>
    <w:multiLevelType w:val="multilevel"/>
    <w:tmpl w:val="1108A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4A461C7D"/>
    <w:multiLevelType w:val="multilevel"/>
    <w:tmpl w:val="37004210"/>
    <w:lvl w:ilvl="0">
      <w:start w:val="1"/>
      <w:numFmt w:val="bullet"/>
      <w:pStyle w:val="OdrkyEQerven"/>
      <w:lvlText w:val=""/>
      <w:lvlJc w:val="left"/>
      <w:pPr>
        <w:tabs>
          <w:tab w:val="num" w:pos="0"/>
        </w:tabs>
        <w:ind w:left="717" w:hanging="360"/>
      </w:pPr>
      <w:rPr>
        <w:rFonts w:ascii="Wingdings" w:hAnsi="Wingdings" w:cs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D8E7536"/>
    <w:multiLevelType w:val="multilevel"/>
    <w:tmpl w:val="E944734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17C3AB7"/>
    <w:multiLevelType w:val="multilevel"/>
    <w:tmpl w:val="9C2CC6F0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983A0F"/>
    <w:multiLevelType w:val="multilevel"/>
    <w:tmpl w:val="44AE54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4E93696"/>
    <w:multiLevelType w:val="multilevel"/>
    <w:tmpl w:val="9C32D5A0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cs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cs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cs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cs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cs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cs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cs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cs="Wingdings" w:hint="default"/>
      </w:rPr>
    </w:lvl>
  </w:abstractNum>
  <w:abstractNum w:abstractNumId="26" w15:restartNumberingAfterBreak="0">
    <w:nsid w:val="59FF6711"/>
    <w:multiLevelType w:val="multilevel"/>
    <w:tmpl w:val="A5CE585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AB76427"/>
    <w:multiLevelType w:val="multilevel"/>
    <w:tmpl w:val="09C64DA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D827C7D"/>
    <w:multiLevelType w:val="multilevel"/>
    <w:tmpl w:val="59AEBCE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07E0D2B"/>
    <w:multiLevelType w:val="multilevel"/>
    <w:tmpl w:val="CFC2C110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DD4EEB"/>
    <w:multiLevelType w:val="multilevel"/>
    <w:tmpl w:val="901CEE4C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CF00584"/>
    <w:multiLevelType w:val="multilevel"/>
    <w:tmpl w:val="B04AAA7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hAnsi="Tahoma" w:cs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EB6CB8"/>
    <w:multiLevelType w:val="multilevel"/>
    <w:tmpl w:val="2BBC0FB0"/>
    <w:lvl w:ilvl="0">
      <w:start w:val="1"/>
      <w:numFmt w:val="bullet"/>
      <w:pStyle w:val="Odrka2doplohy"/>
      <w:lvlText w:val=""/>
      <w:lvlJc w:val="left"/>
      <w:pPr>
        <w:tabs>
          <w:tab w:val="num" w:pos="0"/>
        </w:tabs>
        <w:ind w:left="70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0651BE0"/>
    <w:multiLevelType w:val="multilevel"/>
    <w:tmpl w:val="0CC89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71C61317"/>
    <w:multiLevelType w:val="multilevel"/>
    <w:tmpl w:val="15A4A7FA"/>
    <w:lvl w:ilvl="0">
      <w:start w:val="1"/>
      <w:numFmt w:val="bullet"/>
      <w:pStyle w:val="Heading21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3CF2D72"/>
    <w:multiLevelType w:val="multilevel"/>
    <w:tmpl w:val="40CA0408"/>
    <w:lvl w:ilvl="0">
      <w:start w:val="1"/>
      <w:numFmt w:val="bullet"/>
      <w:pStyle w:val="CaptionIntroductionparagraph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85075B2"/>
    <w:multiLevelType w:val="multilevel"/>
    <w:tmpl w:val="F3247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78ED78CE"/>
    <w:multiLevelType w:val="multilevel"/>
    <w:tmpl w:val="7C78A462"/>
    <w:lvl w:ilvl="0">
      <w:start w:val="1"/>
      <w:numFmt w:val="bullet"/>
      <w:pStyle w:val="normsodrazkou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9962F20"/>
    <w:multiLevelType w:val="multilevel"/>
    <w:tmpl w:val="4BBE488A"/>
    <w:lvl w:ilvl="0">
      <w:start w:val="1"/>
      <w:numFmt w:val="bullet"/>
      <w:pStyle w:val="Odrkazelen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34627276">
    <w:abstractNumId w:val="23"/>
  </w:num>
  <w:num w:numId="2" w16cid:durableId="426924526">
    <w:abstractNumId w:val="38"/>
  </w:num>
  <w:num w:numId="3" w16cid:durableId="526674328">
    <w:abstractNumId w:val="28"/>
  </w:num>
  <w:num w:numId="4" w16cid:durableId="761610296">
    <w:abstractNumId w:val="10"/>
  </w:num>
  <w:num w:numId="5" w16cid:durableId="1447430488">
    <w:abstractNumId w:val="25"/>
  </w:num>
  <w:num w:numId="6" w16cid:durableId="192305144">
    <w:abstractNumId w:val="21"/>
  </w:num>
  <w:num w:numId="7" w16cid:durableId="1355809468">
    <w:abstractNumId w:val="26"/>
  </w:num>
  <w:num w:numId="8" w16cid:durableId="1687753711">
    <w:abstractNumId w:val="22"/>
  </w:num>
  <w:num w:numId="9" w16cid:durableId="1308439970">
    <w:abstractNumId w:val="34"/>
  </w:num>
  <w:num w:numId="10" w16cid:durableId="1939868093">
    <w:abstractNumId w:val="7"/>
  </w:num>
  <w:num w:numId="11" w16cid:durableId="797841464">
    <w:abstractNumId w:val="19"/>
  </w:num>
  <w:num w:numId="12" w16cid:durableId="1227766607">
    <w:abstractNumId w:val="31"/>
  </w:num>
  <w:num w:numId="13" w16cid:durableId="2062974274">
    <w:abstractNumId w:val="11"/>
  </w:num>
  <w:num w:numId="14" w16cid:durableId="27999613">
    <w:abstractNumId w:val="29"/>
  </w:num>
  <w:num w:numId="15" w16cid:durableId="1413892331">
    <w:abstractNumId w:val="14"/>
  </w:num>
  <w:num w:numId="16" w16cid:durableId="1287732215">
    <w:abstractNumId w:val="8"/>
  </w:num>
  <w:num w:numId="17" w16cid:durableId="1524126493">
    <w:abstractNumId w:val="5"/>
  </w:num>
  <w:num w:numId="18" w16cid:durableId="1091586597">
    <w:abstractNumId w:val="18"/>
  </w:num>
  <w:num w:numId="19" w16cid:durableId="2091922231">
    <w:abstractNumId w:val="15"/>
  </w:num>
  <w:num w:numId="20" w16cid:durableId="1283030960">
    <w:abstractNumId w:val="13"/>
  </w:num>
  <w:num w:numId="21" w16cid:durableId="1563786939">
    <w:abstractNumId w:val="35"/>
  </w:num>
  <w:num w:numId="22" w16cid:durableId="1229801494">
    <w:abstractNumId w:val="16"/>
  </w:num>
  <w:num w:numId="23" w16cid:durableId="547839549">
    <w:abstractNumId w:val="12"/>
  </w:num>
  <w:num w:numId="24" w16cid:durableId="1779909428">
    <w:abstractNumId w:val="30"/>
  </w:num>
  <w:num w:numId="25" w16cid:durableId="1356692586">
    <w:abstractNumId w:val="37"/>
  </w:num>
  <w:num w:numId="26" w16cid:durableId="239219063">
    <w:abstractNumId w:val="1"/>
  </w:num>
  <w:num w:numId="27" w16cid:durableId="1219247533">
    <w:abstractNumId w:val="4"/>
  </w:num>
  <w:num w:numId="28" w16cid:durableId="424569427">
    <w:abstractNumId w:val="2"/>
  </w:num>
  <w:num w:numId="29" w16cid:durableId="135220283">
    <w:abstractNumId w:val="32"/>
  </w:num>
  <w:num w:numId="30" w16cid:durableId="1489594852">
    <w:abstractNumId w:val="33"/>
  </w:num>
  <w:num w:numId="31" w16cid:durableId="1365013578">
    <w:abstractNumId w:val="36"/>
  </w:num>
  <w:num w:numId="32" w16cid:durableId="772436253">
    <w:abstractNumId w:val="20"/>
  </w:num>
  <w:num w:numId="33" w16cid:durableId="1038579721">
    <w:abstractNumId w:val="3"/>
  </w:num>
  <w:num w:numId="34" w16cid:durableId="529687774">
    <w:abstractNumId w:val="27"/>
  </w:num>
  <w:num w:numId="35" w16cid:durableId="1463622265">
    <w:abstractNumId w:val="17"/>
  </w:num>
  <w:num w:numId="36" w16cid:durableId="539823828">
    <w:abstractNumId w:val="24"/>
  </w:num>
  <w:num w:numId="37" w16cid:durableId="1674987444">
    <w:abstractNumId w:val="9"/>
  </w:num>
  <w:num w:numId="38" w16cid:durableId="1622955371">
    <w:abstractNumId w:val="6"/>
  </w:num>
  <w:num w:numId="39" w16cid:durableId="76293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055"/>
    <w:rsid w:val="000045C6"/>
    <w:rsid w:val="000866DC"/>
    <w:rsid w:val="000E38A4"/>
    <w:rsid w:val="00123882"/>
    <w:rsid w:val="001344F2"/>
    <w:rsid w:val="00294055"/>
    <w:rsid w:val="00354D30"/>
    <w:rsid w:val="003A1ACD"/>
    <w:rsid w:val="003A2268"/>
    <w:rsid w:val="003D783D"/>
    <w:rsid w:val="003F4C54"/>
    <w:rsid w:val="005F7283"/>
    <w:rsid w:val="006C697C"/>
    <w:rsid w:val="00705BD0"/>
    <w:rsid w:val="007C47E0"/>
    <w:rsid w:val="007C66BE"/>
    <w:rsid w:val="00871CFE"/>
    <w:rsid w:val="008E7D70"/>
    <w:rsid w:val="00A22CCA"/>
    <w:rsid w:val="00AD63BD"/>
    <w:rsid w:val="00B0321E"/>
    <w:rsid w:val="00BE7875"/>
    <w:rsid w:val="00C13169"/>
    <w:rsid w:val="00C27275"/>
    <w:rsid w:val="00CB6F42"/>
    <w:rsid w:val="00D2538E"/>
    <w:rsid w:val="00E272A4"/>
    <w:rsid w:val="00EE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FD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pBdr>
        <w:bottom w:val="single" w:sz="4" w:space="1" w:color="E48312"/>
      </w:pBdr>
      <w:spacing w:before="240" w:after="240" w:line="240" w:lineRule="auto"/>
      <w:outlineLvl w:val="0"/>
    </w:pPr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qFormat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Standardnpsmoodstavce"/>
    <w:uiPriority w:val="99"/>
    <w:qFormat/>
  </w:style>
  <w:style w:type="character" w:customStyle="1" w:styleId="FooterChar">
    <w:name w:val="Footer Char"/>
    <w:basedOn w:val="Standardnpsmoodstavce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BezmezerChar">
    <w:name w:val="Bez mezer Char"/>
    <w:link w:val="Bezmezer"/>
    <w:uiPriority w:val="1"/>
    <w:qFormat/>
  </w:style>
  <w:style w:type="character" w:customStyle="1" w:styleId="TextbublinyChar">
    <w:name w:val="Text bubliny Char"/>
    <w:link w:val="Textbubliny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qFormat/>
  </w:style>
  <w:style w:type="character" w:customStyle="1" w:styleId="ZpatChar">
    <w:name w:val="Zápatí Char"/>
    <w:basedOn w:val="Standardnpsmoodstavce"/>
    <w:link w:val="Zpat"/>
    <w:uiPriority w:val="99"/>
    <w:qFormat/>
  </w:style>
  <w:style w:type="character" w:customStyle="1" w:styleId="Nadpis1Char">
    <w:name w:val="Nadpis 1 Char"/>
    <w:basedOn w:val="Standardnpsmoodstavce"/>
    <w:link w:val="Nadpis10"/>
    <w:qFormat/>
    <w:rPr>
      <w:rFonts w:asciiTheme="majorHAnsi" w:eastAsiaTheme="majorEastAsia" w:hAnsiTheme="majorHAnsi" w:cstheme="majorBidi"/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qFormat/>
    <w:rPr>
      <w:rFonts w:asciiTheme="majorHAnsi" w:eastAsiaTheme="majorEastAsia" w:hAnsiTheme="majorHAnsi" w:cstheme="majorBidi"/>
      <w:b/>
      <w:smallCaps/>
      <w:color w:val="AA610D" w:themeColor="accent1" w:themeShade="BF"/>
      <w:sz w:val="28"/>
      <w:szCs w:val="28"/>
    </w:rPr>
  </w:style>
  <w:style w:type="character" w:customStyle="1" w:styleId="Nadpis3Char">
    <w:name w:val="Nadpis 3 Char"/>
    <w:basedOn w:val="Standardnpsmoodstavce"/>
    <w:link w:val="Nadpis3"/>
    <w:qFormat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Standardnpsmoodstavce"/>
    <w:link w:val="Nadpis4"/>
    <w:qFormat/>
    <w:rPr>
      <w:rFonts w:asciiTheme="majorHAnsi" w:eastAsiaTheme="majorEastAsia" w:hAnsiTheme="majorHAnsi" w:cstheme="majorBidi"/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qFormat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qFormat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qFormat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qFormat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qFormat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customStyle="1" w:styleId="NzevChar">
    <w:name w:val="Název Char"/>
    <w:basedOn w:val="Standardnpsmoodstavce"/>
    <w:link w:val="Nzev"/>
    <w:uiPriority w:val="99"/>
    <w:qFormat/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character" w:customStyle="1" w:styleId="VrazncittChar">
    <w:name w:val="Výrazný citát Char"/>
    <w:basedOn w:val="Standardnpsmoodstavce"/>
    <w:link w:val="Vrazncitt"/>
    <w:uiPriority w:val="30"/>
    <w:qFormat/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character" w:customStyle="1" w:styleId="PodnadpisChar1">
    <w:name w:val="Podnadpis Char1"/>
    <w:basedOn w:val="Standardnpsmoodstavce"/>
    <w:link w:val="Podnadpis"/>
    <w:uiPriority w:val="99"/>
    <w:qFormat/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qFormat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character" w:styleId="Zdraznn">
    <w:name w:val="Emphasis"/>
    <w:basedOn w:val="Standardnpsmoodstavce"/>
    <w:uiPriority w:val="20"/>
    <w:qFormat/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qFormat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</w:style>
  <w:style w:type="character" w:customStyle="1" w:styleId="OdrkazelenChar">
    <w:name w:val="Odrážka zelená Char"/>
    <w:basedOn w:val="Standardnpsmoodstavce"/>
    <w:link w:val="Odrkazelen"/>
    <w:qFormat/>
    <w:rPr>
      <w:rFonts w:eastAsia="Times New Roman" w:cs="Tahoma"/>
      <w:sz w:val="22"/>
      <w:szCs w:val="20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qFormat/>
    <w:rPr>
      <w:rFonts w:ascii="Calibri" w:eastAsia="MS ??" w:hAnsi="Calibri" w:cs="Times New Roman"/>
      <w:sz w:val="22"/>
      <w:szCs w:val="24"/>
    </w:rPr>
  </w:style>
  <w:style w:type="character" w:customStyle="1" w:styleId="datalabel">
    <w:name w:val="datalabel"/>
    <w:basedOn w:val="Standardnpsmoodstavce"/>
    <w:qFormat/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ascii="Tahoma" w:eastAsia="Times New Roman" w:hAnsi="Tahoma" w:cs="Tahoma"/>
      <w:sz w:val="20"/>
      <w:szCs w:val="20"/>
    </w:rPr>
  </w:style>
  <w:style w:type="character" w:customStyle="1" w:styleId="FootnoteCharacters">
    <w:name w:val="Footnote Characters"/>
    <w:uiPriority w:val="99"/>
    <w:qFormat/>
    <w:rPr>
      <w:rFonts w:cs="Times New Roman"/>
      <w:vertAlign w:val="superscript"/>
    </w:rPr>
  </w:style>
  <w:style w:type="character" w:styleId="Znakapoznpodarou">
    <w:name w:val="footnote reference"/>
    <w:rPr>
      <w:rFonts w:cs="Times New Roman"/>
      <w:vertAlign w:val="superscript"/>
    </w:rPr>
  </w:style>
  <w:style w:type="character" w:customStyle="1" w:styleId="cizojazycne">
    <w:name w:val="cizojazycne"/>
    <w:basedOn w:val="Standardnpsmoodstavce"/>
    <w:qFormat/>
    <w:rPr>
      <w:rFonts w:cs="Times New Roman"/>
    </w:rPr>
  </w:style>
  <w:style w:type="character" w:customStyle="1" w:styleId="ACNormlnChar">
    <w:name w:val="AC Normální Char"/>
    <w:basedOn w:val="Standardnpsmoodstavce"/>
    <w:link w:val="ACNormln"/>
    <w:qFormat/>
    <w:rPr>
      <w:rFonts w:ascii="Calibri" w:eastAsia="Times New Roman" w:hAnsi="Calibri" w:cs="Calibri"/>
      <w:sz w:val="22"/>
      <w:szCs w:val="22"/>
    </w:rPr>
  </w:style>
  <w:style w:type="character" w:customStyle="1" w:styleId="TahomaChar">
    <w:name w:val="Tahoma Char"/>
    <w:basedOn w:val="Standardnpsmoodstavce"/>
    <w:link w:val="Tahoma"/>
    <w:qFormat/>
    <w:rPr>
      <w:rFonts w:ascii="Tahoma" w:eastAsia="Times New Roman" w:hAnsi="Tahoma" w:cs="Calibri"/>
      <w:sz w:val="20"/>
      <w:szCs w:val="22"/>
    </w:rPr>
  </w:style>
  <w:style w:type="character" w:styleId="CittHTML">
    <w:name w:val="HTML Cite"/>
    <w:basedOn w:val="Standardnpsmoodstavce"/>
    <w:qFormat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qFormat/>
    <w:rPr>
      <w:rFonts w:ascii="Calibri" w:eastAsia="Calibri" w:hAnsi="Calibri" w:cs="Times New Roman"/>
      <w:sz w:val="2"/>
      <w:szCs w:val="2"/>
      <w:shd w:val="clear" w:color="auto" w:fill="000080"/>
    </w:rPr>
  </w:style>
  <w:style w:type="character" w:styleId="slostrnky">
    <w:name w:val="page number"/>
    <w:basedOn w:val="Standardnpsmoodstavce"/>
    <w:uiPriority w:val="99"/>
    <w:qFormat/>
    <w:rPr>
      <w:rFonts w:ascii="Arial" w:hAnsi="Arial" w:cs="Arial"/>
      <w:sz w:val="16"/>
      <w:szCs w:val="16"/>
    </w:rPr>
  </w:style>
  <w:style w:type="character" w:customStyle="1" w:styleId="CharChar1">
    <w:name w:val="Char Char1"/>
    <w:basedOn w:val="Standardnpsmoodstavce"/>
    <w:qFormat/>
    <w:rPr>
      <w:rFonts w:ascii="Tahoma" w:hAnsi="Tahoma" w:cs="Tahoma"/>
      <w:lang w:val="cs-CZ"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qFormat/>
    <w:rPr>
      <w:rFonts w:ascii="Consolas" w:eastAsia="Times New Roman" w:hAnsi="Consolas" w:cs="Consolas"/>
    </w:rPr>
  </w:style>
  <w:style w:type="character" w:customStyle="1" w:styleId="OdrkamodrChar">
    <w:name w:val="Odrážka modrá Char"/>
    <w:basedOn w:val="Standardnpsmoodstavce"/>
    <w:link w:val="Odrkamodr"/>
    <w:qFormat/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sazenoChar">
    <w:name w:val="Odsazeno Char"/>
    <w:basedOn w:val="Standardnpsmoodstavce"/>
    <w:link w:val="Odsazeno"/>
    <w:qFormat/>
    <w:rPr>
      <w:rFonts w:ascii="Cambria" w:eastAsia="Times New Roman" w:hAnsi="Cambria" w:cs="Times New Roman"/>
      <w:sz w:val="22"/>
      <w:szCs w:val="22"/>
    </w:rPr>
  </w:style>
  <w:style w:type="character" w:customStyle="1" w:styleId="Znakypropoznmkupodarou">
    <w:name w:val="Znaky pro poznámku pod čarou"/>
    <w:basedOn w:val="Standardnpsmoodstavce"/>
    <w:qFormat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TextpoznpodarouChar1">
    <w:name w:val="Text pozn. pod čarou Char1"/>
    <w:basedOn w:val="Standardnpsmoodstavce"/>
    <w:semiHidden/>
    <w:qFormat/>
    <w:rPr>
      <w:rFonts w:ascii="Arial" w:hAnsi="Arial" w:cs="Arial"/>
      <w:sz w:val="16"/>
      <w:szCs w:val="16"/>
      <w:lang w:val="en-US"/>
    </w:rPr>
  </w:style>
  <w:style w:type="character" w:customStyle="1" w:styleId="PodnadpisChar">
    <w:name w:val="Podnadpis Char"/>
    <w:basedOn w:val="Standardnpsmoodstavce"/>
    <w:link w:val="Podnadpis1"/>
    <w:qFormat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qFormat/>
    <w:rPr>
      <w:rFonts w:ascii="Arial Narrow" w:hAnsi="Arial Narrow" w:cs="Arial Narrow"/>
      <w:sz w:val="20"/>
      <w:szCs w:val="20"/>
      <w:lang w:eastAsia="cs-CZ"/>
    </w:rPr>
  </w:style>
  <w:style w:type="character" w:customStyle="1" w:styleId="OdrkaEQervenChar">
    <w:name w:val="Odrážka EQ červená Char"/>
    <w:basedOn w:val="Standardnpsmoodstavce"/>
    <w:link w:val="OdrkaEQerven"/>
    <w:qFormat/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NormlntunChar">
    <w:name w:val="Normální tučný Char"/>
    <w:basedOn w:val="Standardnpsmoodstavce"/>
    <w:link w:val="Normlntun"/>
    <w:qFormat/>
    <w:rPr>
      <w:rFonts w:ascii="Tahoma" w:hAnsi="Tahoma" w:cs="Tahoma"/>
      <w:b/>
      <w:bCs/>
      <w:sz w:val="24"/>
      <w:szCs w:val="24"/>
    </w:rPr>
  </w:style>
  <w:style w:type="character" w:customStyle="1" w:styleId="controllabel">
    <w:name w:val="control_label"/>
    <w:basedOn w:val="Standardnpsmoodstavce"/>
    <w:qFormat/>
  </w:style>
  <w:style w:type="character" w:customStyle="1" w:styleId="nowrap">
    <w:name w:val="nowrap"/>
    <w:basedOn w:val="Standardnpsmoodstavce"/>
    <w:qFormat/>
  </w:style>
  <w:style w:type="character" w:customStyle="1" w:styleId="listframecaption">
    <w:name w:val="listframe_caption"/>
    <w:basedOn w:val="Standardnpsmoodstavce"/>
    <w:qFormat/>
  </w:style>
  <w:style w:type="character" w:customStyle="1" w:styleId="Bold">
    <w:name w:val="Bold"/>
    <w:uiPriority w:val="99"/>
    <w:qFormat/>
    <w:rPr>
      <w:rFonts w:cs="Times New Roman"/>
      <w:b/>
      <w:bCs/>
      <w:color w:val="auto"/>
    </w:rPr>
  </w:style>
  <w:style w:type="character" w:customStyle="1" w:styleId="abcChar">
    <w:name w:val="abc Char"/>
    <w:link w:val="abc"/>
    <w:qFormat/>
    <w:rPr>
      <w:rFonts w:ascii="Calibri" w:eastAsia="Times New Roman" w:hAnsi="Calibri" w:cs="Times New Roman"/>
      <w:sz w:val="22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qFormat/>
    <w:rPr>
      <w:rFonts w:ascii="Arial" w:eastAsia="Times New Roman" w:hAnsi="Arial" w:cs="Arial"/>
      <w:vanish/>
      <w:sz w:val="16"/>
      <w:szCs w:val="16"/>
    </w:rPr>
  </w:style>
  <w:style w:type="character" w:customStyle="1" w:styleId="ZkladntextodsazenChar">
    <w:name w:val="Základní text odsazený Char"/>
    <w:basedOn w:val="Standardnpsmoodstavce"/>
    <w:uiPriority w:val="99"/>
    <w:qFormat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qFormat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link w:val="Titulek"/>
    <w:uiPriority w:val="35"/>
    <w:qFormat/>
    <w:rPr>
      <w:b/>
      <w:bCs/>
      <w:color w:val="404040" w:themeColor="text1" w:themeTint="BF"/>
      <w:sz w:val="20"/>
      <w:szCs w:val="20"/>
    </w:rPr>
  </w:style>
  <w:style w:type="character" w:customStyle="1" w:styleId="CitaceChar">
    <w:name w:val="Citace Char"/>
    <w:link w:val="Citace1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qFormat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character" w:customStyle="1" w:styleId="ZkladntextodsazenChar1">
    <w:name w:val="Základní text odsazený Char1"/>
    <w:basedOn w:val="ZkladntextChar"/>
    <w:link w:val="Zkladntextodsaz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qFormat/>
    <w:rPr>
      <w:rFonts w:ascii="Calibri" w:eastAsia="Times New Roman" w:hAnsi="Calibri" w:cs="Tahoma"/>
      <w:sz w:val="16"/>
      <w:szCs w:val="16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qFormat/>
    <w:rPr>
      <w:rFonts w:ascii="Calibri" w:eastAsia="Times New Roman" w:hAnsi="Calibri" w:cs="Tahoma"/>
      <w:i/>
      <w:iCs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qFormat/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qFormat/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qFormat/>
    <w:rPr>
      <w:rFonts w:ascii="Arial" w:eastAsia="Times New Roman" w:hAnsi="Arial" w:cs="Times New Roman"/>
      <w:sz w:val="24"/>
      <w:szCs w:val="24"/>
      <w:shd w:val="clear" w:color="auto" w:fill="CCCCCC"/>
    </w:rPr>
  </w:style>
  <w:style w:type="character" w:customStyle="1" w:styleId="NadpispoznmkyChar">
    <w:name w:val="Nadpis poznámky Char"/>
    <w:basedOn w:val="Standardnpsmoodstavce"/>
    <w:link w:val="Nadpispoznmky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qFormat/>
    <w:rPr>
      <w:rFonts w:ascii="Calibri" w:eastAsia="Times New Roman" w:hAnsi="Calibri" w:cs="Tahoma"/>
      <w:sz w:val="22"/>
      <w:szCs w:val="20"/>
      <w:lang w:eastAsia="en-US"/>
    </w:rPr>
  </w:style>
  <w:style w:type="character" w:customStyle="1" w:styleId="WW8Num6z1">
    <w:name w:val="WW8Num6z1"/>
    <w:uiPriority w:val="99"/>
    <w:qFormat/>
    <w:rPr>
      <w:rFonts w:ascii="Tahoma" w:hAnsi="Tahoma"/>
    </w:rPr>
  </w:style>
  <w:style w:type="character" w:customStyle="1" w:styleId="PARNormalodsazeneitalicChar">
    <w:name w:val="PAR_Normal_odsazene_italic Char"/>
    <w:link w:val="PARNormalodsazeneitalic"/>
    <w:uiPriority w:val="99"/>
    <w:qFormat/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CHARbold-italic">
    <w:name w:val="CHAR_bold-italic"/>
    <w:uiPriority w:val="99"/>
    <w:qFormat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qFormat/>
    <w:rPr>
      <w:rFonts w:ascii="Verdana" w:hAnsi="Verdana"/>
      <w:color w:val="0000FF"/>
      <w:sz w:val="18"/>
      <w:u w:val="single"/>
      <w:lang w:val="sk-SK"/>
    </w:rPr>
  </w:style>
  <w:style w:type="character" w:customStyle="1" w:styleId="PAROdrazka1boldChar">
    <w:name w:val="PAR_Odrazka_1_bold Char"/>
    <w:link w:val="PAROdrazka1bold"/>
    <w:uiPriority w:val="99"/>
    <w:qFormat/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qFormat/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tsubjname">
    <w:name w:val="tsubjname"/>
    <w:uiPriority w:val="99"/>
    <w:qFormat/>
  </w:style>
  <w:style w:type="character" w:customStyle="1" w:styleId="apple-style-span">
    <w:name w:val="apple-style-span"/>
    <w:uiPriority w:val="99"/>
    <w:qFormat/>
    <w:rPr>
      <w:rFonts w:cs="Times New Roman"/>
    </w:rPr>
  </w:style>
  <w:style w:type="character" w:customStyle="1" w:styleId="FSCNormalChar">
    <w:name w:val="FSCNormal Char"/>
    <w:link w:val="FSCNormal"/>
    <w:uiPriority w:val="99"/>
    <w:qFormat/>
    <w:rPr>
      <w:rFonts w:ascii="Arial" w:eastAsia="Times New Roman" w:hAnsi="Arial" w:cs="Times New Roman"/>
      <w:sz w:val="22"/>
      <w:szCs w:val="22"/>
    </w:rPr>
  </w:style>
  <w:style w:type="character" w:customStyle="1" w:styleId="normsodrazkouChar">
    <w:name w:val="norm s odrazkou Char"/>
    <w:link w:val="normsodrazkou"/>
    <w:uiPriority w:val="99"/>
    <w:qFormat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  <w:qFormat/>
  </w:style>
  <w:style w:type="character" w:customStyle="1" w:styleId="CitaceintenzivnChar">
    <w:name w:val="Citace – intenzivní Char"/>
    <w:link w:val="Citaceintenzivn1"/>
    <w:uiPriority w:val="99"/>
    <w:qFormat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BookTitle1">
    <w:name w:val="Book Title1"/>
    <w:uiPriority w:val="99"/>
    <w:qFormat/>
    <w:rPr>
      <w:b/>
      <w:smallCaps/>
      <w:spacing w:val="5"/>
    </w:rPr>
  </w:style>
  <w:style w:type="character" w:customStyle="1" w:styleId="Stednmka1zvraznn2Char">
    <w:name w:val="Střední mřížka 1 – zvýraznění 2 Char"/>
    <w:uiPriority w:val="99"/>
    <w:qFormat/>
    <w:rPr>
      <w:rFonts w:ascii="Calibri" w:hAnsi="Calibri"/>
      <w:sz w:val="20"/>
      <w:lang w:eastAsia="en-US"/>
    </w:rPr>
  </w:style>
  <w:style w:type="character" w:customStyle="1" w:styleId="IntenseEmphasis1">
    <w:name w:val="Intense Emphasis1"/>
    <w:uiPriority w:val="99"/>
    <w:qFormat/>
    <w:rPr>
      <w:rFonts w:ascii="Calibri" w:hAnsi="Calibri"/>
      <w:b/>
      <w:color w:val="000000"/>
      <w:sz w:val="22"/>
      <w:u w:val="single"/>
    </w:rPr>
  </w:style>
  <w:style w:type="character" w:customStyle="1" w:styleId="A3">
    <w:name w:val="A3"/>
    <w:uiPriority w:val="99"/>
    <w:qFormat/>
    <w:rPr>
      <w:b/>
      <w:color w:val="000000"/>
    </w:rPr>
  </w:style>
  <w:style w:type="character" w:customStyle="1" w:styleId="A5">
    <w:name w:val="A5"/>
    <w:uiPriority w:val="99"/>
    <w:qFormat/>
    <w:rPr>
      <w:color w:val="000000"/>
      <w:sz w:val="18"/>
    </w:rPr>
  </w:style>
  <w:style w:type="character" w:customStyle="1" w:styleId="googqs-tidbit1">
    <w:name w:val="goog_qs-tidbit1"/>
    <w:uiPriority w:val="99"/>
    <w:qFormat/>
  </w:style>
  <w:style w:type="character" w:customStyle="1" w:styleId="st1">
    <w:name w:val="st1"/>
    <w:qFormat/>
  </w:style>
  <w:style w:type="character" w:customStyle="1" w:styleId="ft">
    <w:name w:val="ft"/>
    <w:uiPriority w:val="99"/>
    <w:qFormat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character" w:customStyle="1" w:styleId="odstavecChar">
    <w:name w:val="odstavec Char"/>
    <w:link w:val="odstavec"/>
    <w:qFormat/>
    <w:rPr>
      <w:rFonts w:ascii="Calibri Light" w:hAnsi="Calibri Light"/>
      <w:color w:val="262626"/>
    </w:rPr>
  </w:style>
  <w:style w:type="character" w:customStyle="1" w:styleId="bodspecifikaceChar">
    <w:name w:val="bod specifikace Char"/>
    <w:link w:val="bodspecifikace"/>
    <w:uiPriority w:val="99"/>
    <w:qFormat/>
    <w:rPr>
      <w:rFonts w:ascii="Calibri" w:eastAsia="Times New Roman" w:hAnsi="Calibri" w:cs="Times New Roman"/>
      <w:b/>
    </w:rPr>
  </w:style>
  <w:style w:type="character" w:customStyle="1" w:styleId="Odstavec1-nabdkaChar">
    <w:name w:val="Odstavec 1 - nabídka Char"/>
    <w:link w:val="Odstavec1-nabdka"/>
    <w:uiPriority w:val="99"/>
    <w:qFormat/>
    <w:rPr>
      <w:rFonts w:ascii="Arial" w:eastAsia="Times New Roman" w:hAnsi="Arial" w:cs="Times New Roman"/>
      <w:sz w:val="20"/>
      <w:szCs w:val="20"/>
    </w:rPr>
  </w:style>
  <w:style w:type="character" w:customStyle="1" w:styleId="OzahlvinazevspolChar">
    <w:name w:val="O_zahlvi_nazev_spol Char"/>
    <w:basedOn w:val="Standardnpsmoodstavce"/>
    <w:link w:val="Ozahlvinazevspol"/>
    <w:qFormat/>
    <w:rPr>
      <w:rFonts w:ascii="Arial" w:eastAsiaTheme="minorHAns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Odrka2doplohyChar">
    <w:name w:val="Odrážka 2 do přílohy Char"/>
    <w:link w:val="Odrka2doplohy"/>
    <w:uiPriority w:val="99"/>
    <w:qFormat/>
  </w:style>
  <w:style w:type="character" w:customStyle="1" w:styleId="Nevyeenzmnka2">
    <w:name w:val="Nevyřešená zmínka2"/>
    <w:basedOn w:val="Standardnpsmoodstavce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wffiletext">
    <w:name w:val="wf_file_text"/>
    <w:basedOn w:val="Standardnpsmoodstavce"/>
    <w:qFormat/>
  </w:style>
  <w:style w:type="character" w:styleId="slodku">
    <w:name w:val="line number"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customStyle="1" w:styleId="Index">
    <w:name w:val="Index"/>
    <w:basedOn w:val="Normln"/>
    <w:qFormat/>
    <w:pPr>
      <w:suppressLineNumbers/>
    </w:pPr>
    <w:rPr>
      <w:rFonts w:cs="Lohit Devanagari"/>
    </w:rPr>
  </w:style>
  <w:style w:type="paragraph" w:styleId="Bezmezer">
    <w:name w:val="No Spacing"/>
    <w:link w:val="BezmezerChar"/>
    <w:uiPriority w:val="1"/>
    <w:qFormat/>
  </w:style>
  <w:style w:type="paragraph" w:styleId="Textbubliny">
    <w:name w:val="Balloon Text"/>
    <w:basedOn w:val="Normln"/>
    <w:link w:val="Textbubliny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E48312" w:themeColor="accent1"/>
      <w:sz w:val="28"/>
      <w:szCs w:val="28"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spacing w:after="240" w:line="240" w:lineRule="auto"/>
    </w:pPr>
    <w:rPr>
      <w:rFonts w:asciiTheme="majorHAnsi" w:eastAsiaTheme="majorEastAsia" w:hAnsiTheme="majorHAnsi" w:cstheme="majorBidi"/>
      <w:b/>
      <w:i/>
      <w:color w:val="AA610D" w:themeColor="accent1" w:themeShade="BF"/>
      <w:sz w:val="30"/>
      <w:szCs w:val="30"/>
    </w:r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qFormat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paragraph" w:styleId="Hlavikarejstku">
    <w:name w:val="index heading"/>
    <w:basedOn w:val="Normln"/>
    <w:next w:val="Rejstk1"/>
    <w:uiPriority w:val="99"/>
    <w:semiHidden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paragraph" w:styleId="Seznamobrzk">
    <w:name w:val="table of figures"/>
    <w:basedOn w:val="Normln"/>
    <w:next w:val="Normln"/>
    <w:uiPriority w:val="99"/>
    <w:unhideWhenUsed/>
    <w:qFormat/>
    <w:pPr>
      <w:spacing w:after="0"/>
    </w:pPr>
  </w:style>
  <w:style w:type="paragraph" w:customStyle="1" w:styleId="Odrkazelen">
    <w:name w:val="Odrážka zelená"/>
    <w:basedOn w:val="Normln"/>
    <w:link w:val="OdrkazelenChar"/>
    <w:qFormat/>
    <w:pPr>
      <w:widowControl w:val="0"/>
      <w:numPr>
        <w:numId w:val="2"/>
      </w:numPr>
      <w:spacing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qFormat/>
    <w:pPr>
      <w:spacing w:before="0" w:after="120" w:line="240" w:lineRule="auto"/>
    </w:pPr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qFormat/>
    <w:pPr>
      <w:spacing w:before="0" w:after="120" w:line="240" w:lineRule="auto"/>
    </w:pPr>
    <w:rPr>
      <w:rFonts w:ascii="Calibri" w:eastAsia="MS ??" w:hAnsi="Calibri" w:cs="Calibri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Pr>
      <w:b/>
      <w:bCs/>
    </w:rPr>
  </w:style>
  <w:style w:type="paragraph" w:styleId="Revize">
    <w:name w:val="Revision"/>
    <w:uiPriority w:val="99"/>
    <w:qFormat/>
  </w:style>
  <w:style w:type="paragraph" w:customStyle="1" w:styleId="Nadpistabulky">
    <w:name w:val="Nadpis tabulky"/>
    <w:basedOn w:val="Normln"/>
    <w:qFormat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qFormat/>
    <w:pPr>
      <w:keepLines w:val="0"/>
      <w:pBdr>
        <w:bottom w:val="nil"/>
      </w:pBdr>
      <w:tabs>
        <w:tab w:val="left" w:pos="567"/>
      </w:tabs>
      <w:spacing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qFormat/>
    <w:rPr>
      <w:sz w:val="4"/>
    </w:rPr>
  </w:style>
  <w:style w:type="paragraph" w:customStyle="1" w:styleId="Normln-tun10b">
    <w:name w:val="Normální - tučné 10 b."/>
    <w:basedOn w:val="Normln"/>
    <w:qFormat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qFormat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qFormat/>
    <w:pPr>
      <w:numPr>
        <w:ilvl w:val="1"/>
        <w:numId w:val="5"/>
      </w:numPr>
      <w:tabs>
        <w:tab w:val="left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qFormat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paragraph" w:customStyle="1" w:styleId="Normlnnasted">
    <w:name w:val="Normální na střed"/>
    <w:basedOn w:val="Normln"/>
    <w:qFormat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qFormat/>
    <w:pPr>
      <w:spacing w:before="80" w:after="80" w:line="240" w:lineRule="auto"/>
    </w:pPr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brpodstavec">
    <w:name w:val="brpodstavec"/>
    <w:basedOn w:val="Normln"/>
    <w:qFormat/>
    <w:pPr>
      <w:spacing w:beforeAutospacing="1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ascii="Calibri" w:eastAsia="Times New Roman" w:hAnsi="Calibri" w:cs="Calibri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ascii="Calibri" w:eastAsia="Times New Roman" w:hAnsi="Calibri" w:cs="Calibri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ascii="Calibri" w:eastAsia="Times New Roman" w:hAnsi="Calibri" w:cs="Calibri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ascii="Calibri" w:eastAsia="Times New Roman" w:hAnsi="Calibri" w:cs="Calibri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ascii="Calibri" w:eastAsia="Times New Roman" w:hAnsi="Calibri" w:cs="Calibri"/>
      <w:sz w:val="22"/>
      <w:szCs w:val="22"/>
    </w:rPr>
  </w:style>
  <w:style w:type="paragraph" w:customStyle="1" w:styleId="Modrtunmalnadpis">
    <w:name w:val="Modrý tučný malý nadpis"/>
    <w:basedOn w:val="Normln"/>
    <w:qFormat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qFormat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paragraph" w:customStyle="1" w:styleId="2">
    <w:name w:val="2"/>
    <w:basedOn w:val="Normln"/>
    <w:next w:val="Rozloendokumentu"/>
    <w:link w:val="RozvrendokumentuChar"/>
    <w:qFormat/>
    <w:pPr>
      <w:shd w:val="clear" w:color="auto" w:fill="000080"/>
      <w:spacing w:before="200" w:after="120" w:line="240" w:lineRule="auto"/>
    </w:pPr>
    <w:rPr>
      <w:rFonts w:ascii="Calibri" w:eastAsia="Calibri" w:hAnsi="Calibri"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qFormat/>
    <w:pPr>
      <w:widowControl w:val="0"/>
      <w:spacing w:before="120" w:after="0" w:line="240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qFormat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qFormat/>
    <w:pPr>
      <w:widowControl w:val="0"/>
      <w:spacing w:before="120" w:after="0" w:line="240" w:lineRule="auto"/>
    </w:pPr>
    <w:rPr>
      <w:rFonts w:ascii="Tahoma" w:eastAsia="Times New Roman" w:hAnsi="Tahoma" w:cs="Calibri"/>
      <w:sz w:val="20"/>
      <w:szCs w:val="22"/>
    </w:rPr>
  </w:style>
  <w:style w:type="paragraph" w:customStyle="1" w:styleId="Normlntun0">
    <w:name w:val="Normálné tučné"/>
    <w:basedOn w:val="Normln"/>
    <w:qFormat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paragraph" w:customStyle="1" w:styleId="Zkladntext1">
    <w:name w:val="Základní text1"/>
    <w:qFormat/>
    <w:pPr>
      <w:spacing w:before="120" w:after="120"/>
      <w:jc w:val="both"/>
    </w:pPr>
    <w:rPr>
      <w:rFonts w:ascii="Calibri" w:eastAsia="Times New Roman" w:hAnsi="Calibri" w:cs="Calibri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qFormat/>
    <w:pPr>
      <w:keepLines/>
      <w:pageBreakBefore/>
      <w:pBdr>
        <w:top w:val="single" w:sz="12" w:space="1" w:color="000000"/>
        <w:bottom w:val="single" w:sz="12" w:space="1" w:color="000000"/>
      </w:pBdr>
      <w:shd w:val="pct12" w:color="auto" w:fill="FFFFFF"/>
      <w:tabs>
        <w:tab w:val="left" w:pos="1134"/>
      </w:tabs>
      <w:spacing w:before="200" w:line="240" w:lineRule="auto"/>
      <w:ind w:left="1134" w:hanging="1134"/>
      <w:jc w:val="left"/>
      <w:outlineLvl w:val="0"/>
    </w:pPr>
    <w:rPr>
      <w:rFonts w:ascii="Calibri" w:eastAsia="Times New Roman" w:hAnsi="Calibri" w:cs="Calibri"/>
      <w:b/>
      <w:bCs/>
      <w:smallCaps/>
      <w:sz w:val="36"/>
      <w:szCs w:val="36"/>
      <w:lang w:eastAsia="en-US"/>
    </w:rPr>
  </w:style>
  <w:style w:type="paragraph" w:customStyle="1" w:styleId="Revize1">
    <w:name w:val="Revize1"/>
    <w:semiHidden/>
    <w:qFormat/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qFormat/>
    <w:pPr>
      <w:tabs>
        <w:tab w:val="left" w:pos="1701"/>
      </w:tabs>
      <w:spacing w:before="60"/>
      <w:ind w:left="2268" w:hanging="567"/>
    </w:pPr>
  </w:style>
  <w:style w:type="paragraph" w:customStyle="1" w:styleId="ACNadpis2">
    <w:name w:val="AC Nadpis 2"/>
    <w:basedOn w:val="Normln"/>
    <w:next w:val="ACNormln"/>
    <w:qFormat/>
    <w:pPr>
      <w:keepNext/>
      <w:keepLines/>
      <w:widowControl w:val="0"/>
      <w:pBdr>
        <w:bottom w:val="single" w:sz="12" w:space="1" w:color="000000"/>
      </w:pBdr>
      <w:tabs>
        <w:tab w:val="left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paragraph" w:styleId="Prosttext">
    <w:name w:val="Plain Text"/>
    <w:basedOn w:val="Normln"/>
    <w:link w:val="ProsttextChar"/>
    <w:uiPriority w:val="99"/>
    <w:qFormat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qFormat/>
    <w:pPr>
      <w:tabs>
        <w:tab w:val="left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qFormat/>
    <w:pPr>
      <w:tabs>
        <w:tab w:val="left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qFormat/>
    <w:pPr>
      <w:tabs>
        <w:tab w:val="left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qFormat/>
    <w:pPr>
      <w:tabs>
        <w:tab w:val="left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qFormat/>
    <w:pPr>
      <w:tabs>
        <w:tab w:val="left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qFormat/>
    <w:pPr>
      <w:tabs>
        <w:tab w:val="left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qFormat/>
    <w:pPr>
      <w:tabs>
        <w:tab w:val="left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qFormat/>
    <w:pPr>
      <w:tabs>
        <w:tab w:val="left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qFormat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qFormat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qFormat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qFormat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qFormat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qFormat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qFormat/>
    <w:pPr>
      <w:numPr>
        <w:numId w:val="4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qFormat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qFormat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qFormat/>
    <w:pPr>
      <w:tabs>
        <w:tab w:val="left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paragraph" w:customStyle="1" w:styleId="Normln-poznmkapodarou">
    <w:name w:val="Normální - poznámka pod čarou"/>
    <w:basedOn w:val="Normln"/>
    <w:qFormat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qFormat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paragraph" w:customStyle="1" w:styleId="OdrkaEQerven">
    <w:name w:val="Odrážka EQ červená"/>
    <w:basedOn w:val="Normln"/>
    <w:link w:val="OdrkaEQervenChar"/>
    <w:qFormat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qFormat/>
    <w:pPr>
      <w:numPr>
        <w:numId w:val="3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qFormat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qFormat/>
    <w:pPr>
      <w:numPr>
        <w:numId w:val="6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qFormat/>
    <w:pPr>
      <w:tabs>
        <w:tab w:val="left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qFormat/>
    <w:pPr>
      <w:tabs>
        <w:tab w:val="left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sodrkami4">
    <w:name w:val="List Bullet 4"/>
    <w:basedOn w:val="Normln"/>
    <w:uiPriority w:val="99"/>
    <w:qFormat/>
    <w:pPr>
      <w:numPr>
        <w:numId w:val="14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Normlntun">
    <w:name w:val="Normální tučný"/>
    <w:basedOn w:val="Normln"/>
    <w:next w:val="Normln"/>
    <w:link w:val="NormlntunChar"/>
    <w:qFormat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qFormat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qFormat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qFormat/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paragraph" w:styleId="Seznamsodrkami2">
    <w:name w:val="List Bullet 2"/>
    <w:basedOn w:val="Normln"/>
    <w:uiPriority w:val="99"/>
    <w:qFormat/>
    <w:pPr>
      <w:numPr>
        <w:numId w:val="7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qFormat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qFormat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qFormat/>
    <w:pPr>
      <w:numPr>
        <w:numId w:val="8"/>
      </w:numPr>
      <w:tabs>
        <w:tab w:val="left" w:pos="2268"/>
      </w:tabs>
      <w:spacing w:before="0" w:after="12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xl77">
    <w:name w:val="xl77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qFormat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qFormat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qFormat/>
    <w:pPr>
      <w:pBdr>
        <w:left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qFormat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5">
    <w:name w:val="xl85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qFormat/>
    <w:pPr>
      <w:pBdr>
        <w:top w:val="single" w:sz="4" w:space="0" w:color="000000"/>
        <w:bottom w:val="single" w:sz="4" w:space="0" w:color="000000"/>
      </w:pBdr>
      <w:shd w:val="clear" w:color="000000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qFormat/>
    <w:pPr>
      <w:pBdr>
        <w:top w:val="single" w:sz="4" w:space="0" w:color="000000"/>
        <w:bottom w:val="single" w:sz="4" w:space="0" w:color="000000"/>
      </w:pBdr>
      <w:shd w:val="clear" w:color="000000" w:fill="D9D9D9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DEBF7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000000" w:fill="9BC2E6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qFormat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4F6228"/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qFormat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DDEBF7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9BC2E6"/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21">
    <w:name w:val="Heading 2.1"/>
    <w:basedOn w:val="Nadpis2"/>
    <w:uiPriority w:val="99"/>
    <w:qFormat/>
    <w:pPr>
      <w:keepLines w:val="0"/>
      <w:numPr>
        <w:numId w:val="9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 w:val="0"/>
      <w:color w:val="000000"/>
      <w:sz w:val="23"/>
      <w:szCs w:val="24"/>
    </w:rPr>
  </w:style>
  <w:style w:type="paragraph" w:customStyle="1" w:styleId="abc">
    <w:name w:val="abc"/>
    <w:basedOn w:val="Normln"/>
    <w:link w:val="abcChar"/>
    <w:qFormat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qFormat/>
    <w:pPr>
      <w:numPr>
        <w:numId w:val="10"/>
      </w:numPr>
      <w:pBdr>
        <w:bottom w:val="single" w:sz="8" w:space="4" w:color="4F81BD"/>
      </w:pBdr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qFormat/>
    <w:pPr>
      <w:tabs>
        <w:tab w:val="left" w:pos="718"/>
      </w:tabs>
      <w:spacing w:after="0" w:line="360" w:lineRule="auto"/>
      <w:ind w:left="718" w:hanging="576"/>
    </w:pPr>
    <w:rPr>
      <w:rFonts w:ascii="Calibri" w:eastAsia="Times New Roman" w:hAnsi="Calibri" w:cs="Times New Roman"/>
      <w:b/>
      <w:bCs/>
      <w:sz w:val="28"/>
      <w:szCs w:val="20"/>
    </w:rPr>
  </w:style>
  <w:style w:type="paragraph" w:customStyle="1" w:styleId="nadpis30">
    <w:name w:val="nadpis 3"/>
    <w:basedOn w:val="Normln"/>
    <w:qFormat/>
    <w:pPr>
      <w:tabs>
        <w:tab w:val="left" w:pos="720"/>
        <w:tab w:val="left" w:pos="2160"/>
      </w:tabs>
      <w:spacing w:after="0" w:line="360" w:lineRule="auto"/>
      <w:ind w:left="720" w:hanging="720"/>
    </w:pPr>
    <w:rPr>
      <w:rFonts w:ascii="Calibri" w:eastAsia="Times New Roman" w:hAnsi="Calibri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uiPriority w:val="99"/>
    <w:semiHidden/>
    <w:unhideWhenUsed/>
    <w:qFormat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uiPriority w:val="99"/>
    <w:unhideWhenUsed/>
    <w:qFormat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Zkladntext"/>
    <w:link w:val="ZkladntextodsazenChar1"/>
    <w:uiPriority w:val="99"/>
    <w:qFormat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qFormat/>
    <w:pPr>
      <w:keepLines/>
      <w:spacing w:before="20" w:after="20"/>
      <w:jc w:val="left"/>
    </w:pPr>
    <w:rPr>
      <w:rFonts w:ascii="Calibri" w:eastAsia="Times New Roman" w:hAnsi="Calibri" w:cs="Times New Roman"/>
      <w:sz w:val="18"/>
      <w:szCs w:val="20"/>
      <w:lang w:val="en-GB" w:eastAsia="en-US"/>
    </w:rPr>
  </w:style>
  <w:style w:type="paragraph" w:customStyle="1" w:styleId="TableContents">
    <w:name w:val="Table Contents"/>
    <w:basedOn w:val="Normln"/>
    <w:qFormat/>
  </w:style>
  <w:style w:type="paragraph" w:customStyle="1" w:styleId="TableHeading">
    <w:name w:val="Table Heading"/>
    <w:basedOn w:val="Normln"/>
    <w:uiPriority w:val="99"/>
    <w:qFormat/>
    <w:pPr>
      <w:keepLines/>
      <w:ind w:right="57"/>
    </w:pPr>
    <w:rPr>
      <w:rFonts w:ascii="Calibri" w:eastAsia="Times New Roman" w:hAnsi="Calibri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qFormat/>
    <w:pPr>
      <w:spacing w:before="120" w:after="240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qFormat/>
    <w:pPr>
      <w:numPr>
        <w:numId w:val="11"/>
      </w:numPr>
      <w:spacing w:before="0" w:line="240" w:lineRule="auto"/>
    </w:pPr>
    <w:rPr>
      <w:rFonts w:ascii="Calibri" w:eastAsia="Times New Roman" w:hAnsi="Calibri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qFormat/>
    <w:pPr>
      <w:tabs>
        <w:tab w:val="left" w:pos="2268"/>
      </w:tabs>
      <w:spacing w:after="240" w:line="240" w:lineRule="auto"/>
    </w:pPr>
    <w:rPr>
      <w:rFonts w:ascii="Calibri" w:eastAsia="Times New Roman" w:hAnsi="Calibri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qFormat/>
    <w:pPr>
      <w:numPr>
        <w:numId w:val="12"/>
      </w:numPr>
      <w:tabs>
        <w:tab w:val="left" w:pos="714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qFormat/>
    <w:pPr>
      <w:tabs>
        <w:tab w:val="left" w:pos="2268"/>
      </w:tabs>
      <w:spacing w:line="240" w:lineRule="auto"/>
      <w:ind w:left="113" w:right="113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  <w:qFormat/>
  </w:style>
  <w:style w:type="paragraph" w:styleId="Zkladntext2">
    <w:name w:val="Body Text 2"/>
    <w:basedOn w:val="Normln"/>
    <w:link w:val="Zkladntext2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qFormat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qFormat/>
    <w:pPr>
      <w:tabs>
        <w:tab w:val="left" w:pos="0"/>
      </w:tabs>
      <w:spacing w:before="0" w:line="240" w:lineRule="auto"/>
      <w:ind w:left="491"/>
    </w:pPr>
    <w:rPr>
      <w:rFonts w:ascii="Calibri" w:eastAsia="Times New Roman" w:hAnsi="Calibri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qFormat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qFormat/>
    <w:pPr>
      <w:tabs>
        <w:tab w:val="left" w:pos="2268"/>
      </w:tabs>
      <w:spacing w:before="0" w:line="240" w:lineRule="auto"/>
      <w:ind w:left="1440" w:right="144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qFormat/>
    <w:pPr>
      <w:spacing w:after="60"/>
      <w:ind w:left="283"/>
    </w:pPr>
    <w:rPr>
      <w:sz w:val="20"/>
    </w:rPr>
  </w:style>
  <w:style w:type="paragraph" w:styleId="Zkladntextodsazen2">
    <w:name w:val="Body Text Indent 2"/>
    <w:basedOn w:val="Normln"/>
    <w:link w:val="Zkladntextodsazen2Char"/>
    <w:uiPriority w:val="99"/>
    <w:qFormat/>
    <w:pPr>
      <w:tabs>
        <w:tab w:val="left" w:pos="2268"/>
      </w:tabs>
      <w:spacing w:before="0" w:line="48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qFormat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qFormat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qFormat/>
    <w:pPr>
      <w:shd w:val="clear" w:color="auto" w:fill="000080"/>
      <w:tabs>
        <w:tab w:val="left" w:pos="2268"/>
      </w:tabs>
      <w:spacing w:before="0" w:line="240" w:lineRule="auto"/>
    </w:pPr>
    <w:rPr>
      <w:rFonts w:ascii="Calibri" w:eastAsia="Times New Roman" w:hAnsi="Calibri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qFormat/>
    <w:pPr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qFormat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qFormat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qFormat/>
    <w:pPr>
      <w:spacing w:before="0" w:line="240" w:lineRule="auto"/>
      <w:ind w:left="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qFormat/>
    <w:pPr>
      <w:spacing w:before="0" w:line="240" w:lineRule="auto"/>
      <w:ind w:left="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qFormat/>
    <w:pPr>
      <w:spacing w:before="0" w:line="240" w:lineRule="auto"/>
      <w:ind w:left="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qFormat/>
    <w:pPr>
      <w:spacing w:before="0" w:line="240" w:lineRule="auto"/>
      <w:ind w:left="10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qFormat/>
    <w:pPr>
      <w:spacing w:before="0" w:line="240" w:lineRule="auto"/>
      <w:ind w:left="1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qFormat/>
    <w:pPr>
      <w:spacing w:before="0" w:line="240" w:lineRule="auto"/>
      <w:ind w:left="14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qFormat/>
    <w:pPr>
      <w:spacing w:before="0" w:line="240" w:lineRule="auto"/>
      <w:ind w:left="16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qFormat/>
    <w:pPr>
      <w:spacing w:before="0" w:line="240" w:lineRule="auto"/>
      <w:ind w:left="18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qFormat/>
    <w:pPr>
      <w:numPr>
        <w:numId w:val="13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qFormat/>
    <w:pPr>
      <w:numPr>
        <w:numId w:val="15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qFormat/>
    <w:pPr>
      <w:numPr>
        <w:numId w:val="16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qFormat/>
    <w:pPr>
      <w:tabs>
        <w:tab w:val="left" w:pos="2268"/>
      </w:tabs>
      <w:spacing w:before="0" w:line="240" w:lineRule="auto"/>
      <w:ind w:left="283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qFormat/>
    <w:pPr>
      <w:tabs>
        <w:tab w:val="left" w:pos="2268"/>
      </w:tabs>
      <w:spacing w:before="0" w:line="240" w:lineRule="auto"/>
      <w:ind w:left="566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qFormat/>
    <w:pPr>
      <w:tabs>
        <w:tab w:val="left" w:pos="2268"/>
      </w:tabs>
      <w:spacing w:before="0" w:line="240" w:lineRule="auto"/>
      <w:ind w:left="849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qFormat/>
    <w:pPr>
      <w:tabs>
        <w:tab w:val="left" w:pos="2268"/>
      </w:tabs>
      <w:spacing w:before="0" w:line="240" w:lineRule="auto"/>
      <w:ind w:left="113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qFormat/>
    <w:pPr>
      <w:tabs>
        <w:tab w:val="left" w:pos="2268"/>
      </w:tabs>
      <w:spacing w:before="0" w:line="240" w:lineRule="auto"/>
      <w:ind w:left="1415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qFormat/>
    <w:pPr>
      <w:numPr>
        <w:numId w:val="17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qFormat/>
    <w:pPr>
      <w:tabs>
        <w:tab w:val="left" w:pos="1209"/>
        <w:tab w:val="left" w:pos="2268"/>
      </w:tabs>
      <w:spacing w:before="0" w:line="240" w:lineRule="auto"/>
      <w:ind w:left="1209" w:hanging="36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qFormat/>
    <w:pPr>
      <w:numPr>
        <w:numId w:val="19"/>
      </w:num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qFormat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paragraph" w:styleId="Normlnodsazen">
    <w:name w:val="Normal Indent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qFormat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qFormat/>
    <w:pPr>
      <w:spacing w:before="0" w:line="240" w:lineRule="auto"/>
      <w:ind w:left="200" w:hanging="200"/>
    </w:pPr>
    <w:rPr>
      <w:rFonts w:ascii="Calibri" w:eastAsia="Times New Roman" w:hAnsi="Calibri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qFormat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paragraph" w:customStyle="1" w:styleId="Fixedtext">
    <w:name w:val="Fixed_text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qFormat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qFormat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  <w:qFormat/>
  </w:style>
  <w:style w:type="paragraph" w:customStyle="1" w:styleId="PARNormalodsazeneitalic">
    <w:name w:val="PAR_Normal_odsazene_italic"/>
    <w:link w:val="PARNormalodsazeneitalic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qFormat/>
    <w:pPr>
      <w:tabs>
        <w:tab w:val="left" w:pos="1985"/>
        <w:tab w:val="left" w:pos="5103"/>
        <w:tab w:val="right" w:pos="9639"/>
      </w:tabs>
      <w:spacing w:before="60" w:after="60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qFormat/>
    <w:pPr>
      <w:spacing w:before="360" w:after="240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paragraph" w:customStyle="1" w:styleId="PAROdrazka1bold">
    <w:name w:val="PAR_Odrazka_1_bold"/>
    <w:link w:val="PAROdrazka1boldChar"/>
    <w:uiPriority w:val="99"/>
    <w:qFormat/>
    <w:pPr>
      <w:tabs>
        <w:tab w:val="right" w:pos="9639"/>
      </w:tabs>
      <w:spacing w:before="60" w:after="120"/>
    </w:pPr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qFormat/>
    <w:pPr>
      <w:tabs>
        <w:tab w:val="left" w:pos="5103"/>
        <w:tab w:val="right" w:pos="9639"/>
      </w:tabs>
      <w:spacing w:after="120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qFormat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 w:val="0"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qFormat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StyleHeading1After6pt">
    <w:name w:val="Style Heading 1 + After:  6 pt"/>
    <w:basedOn w:val="Nadpis10"/>
    <w:uiPriority w:val="99"/>
    <w:qFormat/>
    <w:pPr>
      <w:keepLines w:val="0"/>
      <w:pBdr>
        <w:bottom w:val="nil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qFormat/>
    <w:pPr>
      <w:numPr>
        <w:numId w:val="20"/>
      </w:numPr>
      <w:tabs>
        <w:tab w:val="left" w:pos="567"/>
        <w:tab w:val="left" w:pos="1492"/>
      </w:tabs>
      <w:spacing w:before="0" w:after="240" w:line="240" w:lineRule="auto"/>
      <w:ind w:left="567" w:hanging="567"/>
      <w:contextualSpacing w:val="0"/>
    </w:pPr>
    <w:rPr>
      <w:rFonts w:ascii="Calibri" w:eastAsia="Times New Roman" w:hAnsi="Calibri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qFormat/>
    <w:pPr>
      <w:ind w:left="1980" w:hanging="1980"/>
      <w:jc w:val="both"/>
    </w:pPr>
    <w:rPr>
      <w:rFonts w:ascii="Tahoma" w:hAnsi="Tahoma"/>
      <w:sz w:val="20"/>
    </w:rPr>
  </w:style>
  <w:style w:type="paragraph" w:customStyle="1" w:styleId="Odstavecseseznamem2">
    <w:name w:val="Odstavec se seznamem2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qFormat/>
    <w:pPr>
      <w:numPr>
        <w:numId w:val="21"/>
      </w:numPr>
      <w:spacing w:before="240" w:after="240"/>
    </w:pPr>
    <w:rPr>
      <w:rFonts w:ascii="Arial" w:eastAsia="Times New Roman" w:hAnsi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qFormat/>
    <w:pPr>
      <w:numPr>
        <w:numId w:val="22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qFormat/>
    <w:pPr>
      <w:spacing w:after="60"/>
      <w:jc w:val="both"/>
    </w:pPr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qFormat/>
    <w:pPr>
      <w:numPr>
        <w:numId w:val="18"/>
      </w:numPr>
      <w:tabs>
        <w:tab w:val="left" w:pos="870"/>
      </w:tabs>
      <w:spacing w:before="480" w:after="60" w:line="276" w:lineRule="auto"/>
      <w:ind w:left="870" w:firstLine="0"/>
    </w:pPr>
    <w:rPr>
      <w:rFonts w:ascii="Cambria" w:eastAsia="Times New Roman" w:hAnsi="Cambria" w:cs="Times New Roman"/>
      <w:b/>
      <w:i/>
      <w:color w:val="auto"/>
      <w:sz w:val="24"/>
    </w:rPr>
  </w:style>
  <w:style w:type="paragraph" w:customStyle="1" w:styleId="SUBNADPIS">
    <w:name w:val="SUBNADPIS"/>
    <w:basedOn w:val="Normln"/>
    <w:uiPriority w:val="99"/>
    <w:qFormat/>
    <w:pPr>
      <w:numPr>
        <w:numId w:val="23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qFormat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qFormat/>
    <w:pPr>
      <w:numPr>
        <w:numId w:val="24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qFormat/>
    <w:pPr>
      <w:spacing w:before="0" w:after="200"/>
      <w:jc w:val="center"/>
    </w:pPr>
    <w:rPr>
      <w:rFonts w:ascii="Calibri" w:eastAsia="Times New Roman" w:hAnsi="Calibri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qFormat/>
    <w:pPr>
      <w:numPr>
        <w:numId w:val="25"/>
      </w:numPr>
      <w:spacing w:after="0"/>
    </w:pPr>
    <w:rPr>
      <w:rFonts w:ascii="Arial" w:eastAsia="Times New Roman" w:hAnsi="Arial" w:cs="Times New Roman"/>
      <w:sz w:val="20"/>
      <w:szCs w:val="24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Autospacing="1" w:afterAutospacing="1" w:line="240" w:lineRule="auto"/>
      <w:ind w:left="936" w:right="936"/>
      <w:contextualSpacing/>
    </w:pPr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Normln-msk">
    <w:name w:val="Normální - Římská"/>
    <w:basedOn w:val="Normln"/>
    <w:uiPriority w:val="99"/>
    <w:qFormat/>
    <w:pPr>
      <w:tabs>
        <w:tab w:val="left" w:pos="1985"/>
      </w:tabs>
      <w:spacing w:before="0" w:line="240" w:lineRule="auto"/>
    </w:pPr>
    <w:rPr>
      <w:rFonts w:ascii="Calibri" w:eastAsia="MS ??" w:hAnsi="Calibri" w:cs="Calibri"/>
      <w:sz w:val="22"/>
      <w:szCs w:val="24"/>
      <w:lang w:eastAsia="en-US"/>
    </w:rPr>
  </w:style>
  <w:style w:type="paragraph" w:customStyle="1" w:styleId="Odrka1">
    <w:name w:val="Odrážka 1"/>
    <w:basedOn w:val="Normln"/>
    <w:uiPriority w:val="99"/>
    <w:qFormat/>
    <w:pPr>
      <w:numPr>
        <w:numId w:val="26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qFormat/>
    <w:pPr>
      <w:tabs>
        <w:tab w:val="left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qFormat/>
    <w:pPr>
      <w:tabs>
        <w:tab w:val="left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qFormat/>
    <w:pPr>
      <w:tabs>
        <w:tab w:val="left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a4">
    <w:name w:val="Pa4"/>
    <w:basedOn w:val="Normln"/>
    <w:next w:val="Normln"/>
    <w:uiPriority w:val="99"/>
    <w:qFormat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eastAsia="Calibri" w:hAnsi="Arial" w:cs="Times New Roman"/>
      <w:sz w:val="22"/>
      <w:szCs w:val="22"/>
      <w:lang w:eastAsia="en-US"/>
    </w:rPr>
  </w:style>
  <w:style w:type="paragraph" w:customStyle="1" w:styleId="odstavec">
    <w:name w:val="odstavec"/>
    <w:basedOn w:val="Normln"/>
    <w:link w:val="odstavecChar"/>
    <w:qFormat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qFormat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qFormat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qFormat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qFormat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qFormat/>
    <w:pPr>
      <w:widowControl w:val="0"/>
      <w:spacing w:after="223"/>
    </w:pPr>
    <w:rPr>
      <w:rFonts w:cs="Times New Roman"/>
      <w:color w:val="auto"/>
    </w:r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27"/>
      </w:numPr>
      <w:tabs>
        <w:tab w:val="left" w:pos="851"/>
      </w:tabs>
      <w:spacing w:before="0" w:after="0" w:line="240" w:lineRule="auto"/>
    </w:pPr>
    <w:rPr>
      <w:rFonts w:ascii="Calibri" w:eastAsia="Times New Roman" w:hAnsi="Calibri" w:cs="Times New Roman"/>
      <w:b/>
    </w:rPr>
  </w:style>
  <w:style w:type="paragraph" w:customStyle="1" w:styleId="Odstavec1-nabdka">
    <w:name w:val="Odstavec 1 - nabídka"/>
    <w:basedOn w:val="Normln"/>
    <w:link w:val="Odstavec1-nabdkaChar"/>
    <w:uiPriority w:val="99"/>
    <w:qFormat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28"/>
      </w:numPr>
      <w:tabs>
        <w:tab w:val="left" w:pos="360"/>
        <w:tab w:val="left" w:pos="432"/>
        <w:tab w:val="left" w:pos="851"/>
        <w:tab w:val="left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eastAsiaTheme="minorHAnsi" w:hAnsi="Arial" w:cs="Arial"/>
      <w:bCs/>
      <w:sz w:val="20"/>
    </w:rPr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29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qFormat/>
    <w:rPr>
      <w:rFonts w:ascii="Calibri" w:eastAsia="Times New Roman" w:hAnsi="Calibri" w:cs="Times New Roman"/>
      <w:sz w:val="22"/>
      <w:szCs w:val="24"/>
    </w:rPr>
  </w:style>
  <w:style w:type="paragraph" w:customStyle="1" w:styleId="Tlotextu">
    <w:name w:val="Tělo textu"/>
    <w:basedOn w:val="Normln"/>
    <w:qFormat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numbering" w:customStyle="1" w:styleId="Styl2">
    <w:name w:val="Styl2"/>
    <w:qFormat/>
  </w:style>
  <w:style w:type="table" w:customStyle="1" w:styleId="TableGridLight">
    <w:name w:val="Table Grid Light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Prosttabulka2">
    <w:name w:val="Plain Table 2"/>
    <w:basedOn w:val="Normlntabulka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rosttabulka4">
    <w:name w:val="Plain Table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Prosttabulka5">
    <w:name w:val="Plain Table 5"/>
    <w:basedOn w:val="Normlntabulka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Tabulkasmkou2">
    <w:name w:val="Grid Table 2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48312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CC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BE5CC" w:fill="FBE5CC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D582C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8357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styleId="Tabulkasmkou3">
    <w:name w:val="Grid Table 3"/>
    <w:basedOn w:val="Normlntabulka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CC" w:fill="FBE5CC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BE5CC" w:fill="FBE5CC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styleId="Tabulkasmkou4">
    <w:name w:val="Grid Table 4"/>
    <w:basedOn w:val="Normlntabulka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  <w:shd w:val="clear" w:color="ED8D1E" w:fill="ED8D1E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6CE" w:fill="FBE6CE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BE6CE" w:fill="FBE6CE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  <w:shd w:val="clear" w:color="E09879" w:fill="E09879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C4B497" w:fill="C4B497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styleId="Tmavtabulkasmkou5">
    <w:name w:val="Grid Table 5 Dark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 w:themeFill="accent1"/>
      </w:tcPr>
    </w:tblStylePr>
    <w:tblStylePr w:type="firstCol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Col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band1Vert">
      <w:tblPr/>
      <w:tcPr>
        <w:shd w:val="clear" w:color="F6C68E" w:fill="F6C68E" w:themeFill="accent1" w:themeFillTint="75"/>
      </w:tcPr>
    </w:tblStylePr>
    <w:tblStylePr w:type="band1Horz">
      <w:tblPr/>
      <w:tcPr>
        <w:shd w:val="clear" w:color="F6C68E" w:fill="F6C68E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 w:themeFill="accent2"/>
      </w:tcPr>
    </w:tblStylePr>
    <w:tblStylePr w:type="firstCol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lastCol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band1Vert">
      <w:tblPr/>
      <w:tcPr>
        <w:shd w:val="clear" w:color="E7AF97" w:fill="E7AF97" w:themeFill="accent2" w:themeFillTint="75"/>
      </w:tcPr>
    </w:tblStylePr>
    <w:tblStylePr w:type="band1Horz">
      <w:tblPr/>
      <w:tcPr>
        <w:shd w:val="clear" w:color="E7AF97" w:fill="E7AF97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 w:themeFill="accent3"/>
      </w:tcPr>
    </w:tblStylePr>
    <w:tblStylePr w:type="firstCol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lastCol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band1Vert">
      <w:tblPr/>
      <w:tcPr>
        <w:shd w:val="clear" w:color="D0AD9E" w:fill="D0AD9E" w:themeFill="accent3" w:themeFillTint="75"/>
      </w:tcPr>
    </w:tblStylePr>
    <w:tblStylePr w:type="band1Horz">
      <w:tblPr/>
      <w:tcPr>
        <w:shd w:val="clear" w:color="D0AD9E" w:fill="D0AD9E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 w:themeFill="accent4"/>
      </w:tcPr>
    </w:tblStylePr>
    <w:tblStylePr w:type="firstCol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lastCol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band1Vert">
      <w:tblPr/>
      <w:tcPr>
        <w:shd w:val="clear" w:color="D2C6B0" w:fill="D2C6B0" w:themeFill="accent4" w:themeFillTint="75"/>
      </w:tcPr>
    </w:tblStylePr>
    <w:tblStylePr w:type="band1Horz">
      <w:tblPr/>
      <w:tcPr>
        <w:shd w:val="clear" w:color="D2C6B0" w:fill="D2C6B0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 w:themeFill="accent5"/>
      </w:tcPr>
    </w:tblStylePr>
    <w:tblStylePr w:type="firstCol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lastCol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band1Vert">
      <w:tblPr/>
      <w:tcPr>
        <w:shd w:val="clear" w:color="E3E0C4" w:fill="E3E0C4" w:themeFill="accent5" w:themeFillTint="75"/>
      </w:tcPr>
    </w:tblStylePr>
    <w:tblStylePr w:type="band1Horz">
      <w:tblPr/>
      <w:tcPr>
        <w:shd w:val="clear" w:color="E3E0C4" w:fill="E3E0C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 w:themeFill="accent6"/>
      </w:tcPr>
    </w:tblStylePr>
    <w:tblStylePr w:type="firstCol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lastCol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band1Vert">
      <w:tblPr/>
      <w:tcPr>
        <w:shd w:val="clear" w:color="CDD3C8" w:fill="CDD3C8" w:themeFill="accent6" w:themeFillTint="75"/>
      </w:tcPr>
    </w:tblStylePr>
    <w:tblStylePr w:type="band1Horz">
      <w:tblPr/>
      <w:tcPr>
        <w:shd w:val="clear" w:color="CDD3C8" w:fill="CDD3C8" w:themeFill="accent6" w:themeFillTint="75"/>
      </w:tcPr>
    </w:tblStylePr>
  </w:style>
  <w:style w:type="table" w:styleId="Barevntabulkasmkou6">
    <w:name w:val="Grid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 w:themeFill="accent6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E9EBE6" w:fill="E9EBE6" w:themeFill="accent6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48312" w:themeColor="accen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F5C084" w:themeColor="accent1" w:themeTint="80" w:themeShade="95"/>
        <w:sz w:val="22"/>
      </w:rPr>
      <w:tblPr/>
      <w:tcPr>
        <w:tcBorders>
          <w:top w:val="single" w:sz="4" w:space="0" w:color="E4831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48312" w:themeColor="accent1"/>
        </w:tcBorders>
        <w:shd w:val="clear" w:color="FFFFFF" w:fill="auto"/>
      </w:tcPr>
    </w:tblStylePr>
    <w:tblStylePr w:type="lastCol">
      <w:rPr>
        <w:i/>
        <w:color w:val="F5C084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E4831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CC" w:fill="FBE5CC" w:themeFill="accent1" w:themeFillTint="34"/>
      </w:tcPr>
    </w:tblStylePr>
    <w:tblStylePr w:type="band1Horz">
      <w:rPr>
        <w:color w:val="F5C084" w:themeColor="accent1" w:themeTint="80" w:themeShade="95"/>
        <w:sz w:val="22"/>
      </w:rPr>
      <w:tblPr/>
      <w:tcPr>
        <w:shd w:val="clear" w:color="FBE5CC" w:fill="FBE5CC" w:themeFill="accent1" w:themeFillTint="34"/>
      </w:tcPr>
    </w:tblStylePr>
    <w:tblStylePr w:type="band2Horz">
      <w:rPr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D582C" w:themeColor="accent2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D582C" w:themeColor="accent2"/>
        </w:tcBorders>
        <w:shd w:val="clear" w:color="FFFFFF" w:fill="auto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BD582C" w:themeColor="accent2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4DDD2" w:fill="F4DDD2" w:themeFill="accent2" w:themeFillTint="32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4DDD2" w:fill="F4DDD2" w:themeFill="accent2" w:themeFillTint="32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65640" w:themeColor="accent3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65640" w:themeColor="accent3"/>
        </w:tcBorders>
        <w:shd w:val="clear" w:color="FFFFFF" w:fill="auto"/>
      </w:tcPr>
    </w:tblStylePr>
    <w:tblStylePr w:type="lastCol">
      <w:rPr>
        <w:i/>
        <w:color w:val="865640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865640" w:themeColor="accent3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DAD3" w:fill="EADAD3" w:themeFill="accent3" w:themeFillTint="34"/>
      </w:tcPr>
    </w:tblStylePr>
    <w:tblStylePr w:type="band1Horz">
      <w:rPr>
        <w:color w:val="865640" w:themeColor="accent3" w:themeTint="FE" w:themeShade="95"/>
        <w:sz w:val="22"/>
      </w:rPr>
      <w:tblPr/>
      <w:tcPr>
        <w:shd w:val="clear" w:color="EADAD3" w:fill="EADAD3" w:themeFill="accent3" w:themeFillTint="34"/>
      </w:tcPr>
    </w:tblStylePr>
    <w:tblStylePr w:type="band2Horz">
      <w:rPr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8357" w:themeColor="accent4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8357" w:themeColor="accent4"/>
        </w:tcBorders>
        <w:shd w:val="clear" w:color="FFFFFF" w:fill="auto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9B8357" w:themeColor="accent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BE5DC" w:fill="EBE5DC" w:themeFill="accent4" w:themeFillTint="34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BE5DC" w:fill="EBE5DC" w:themeFill="accent4" w:themeFillTint="34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b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BC80" w:themeColor="accent5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E783D" w:themeColor="accent5" w:themeShade="95"/>
        <w:sz w:val="22"/>
      </w:rPr>
      <w:tblPr/>
      <w:tcPr>
        <w:tcBorders>
          <w:top w:val="single" w:sz="4" w:space="0" w:color="C2BC80" w:themeColor="accent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BC80" w:themeColor="accent5"/>
        </w:tcBorders>
        <w:shd w:val="clear" w:color="FFFFFF" w:fill="auto"/>
      </w:tcPr>
    </w:tblStylePr>
    <w:tblStylePr w:type="lastCol">
      <w:rPr>
        <w:i/>
        <w:color w:val="7E783D" w:themeColor="accent5" w:themeShade="95"/>
        <w:sz w:val="22"/>
      </w:rPr>
      <w:tblPr/>
      <w:tcPr>
        <w:tcBorders>
          <w:top w:val="none" w:sz="0" w:space="0" w:color="000000"/>
          <w:left w:val="single" w:sz="4" w:space="0" w:color="C2BC80" w:themeColor="accent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1E4" w:fill="F2F1E4" w:themeFill="accent5" w:themeFillTint="34"/>
      </w:tcPr>
    </w:tblStylePr>
    <w:tblStylePr w:type="band1Horz">
      <w:rPr>
        <w:color w:val="7E783D" w:themeColor="accent5" w:themeShade="95"/>
        <w:sz w:val="22"/>
      </w:rPr>
      <w:tblPr/>
      <w:tcPr>
        <w:shd w:val="clear" w:color="F2F1E4" w:fill="F2F1E4" w:themeFill="accent5" w:themeFillTint="34"/>
      </w:tcPr>
    </w:tblStylePr>
    <w:tblStylePr w:type="band2Horz">
      <w:rPr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b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A088" w:themeColor="accent6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565F4C" w:themeColor="accent6" w:themeShade="95"/>
        <w:sz w:val="22"/>
      </w:rPr>
      <w:tblPr/>
      <w:tcPr>
        <w:tcBorders>
          <w:top w:val="single" w:sz="4" w:space="0" w:color="94A088" w:themeColor="accent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A088" w:themeColor="accent6"/>
        </w:tcBorders>
        <w:shd w:val="clear" w:color="FFFFFF" w:fill="auto"/>
      </w:tcPr>
    </w:tblStylePr>
    <w:tblStylePr w:type="lastCol">
      <w:rPr>
        <w:i/>
        <w:color w:val="565F4C" w:themeColor="accent6" w:themeShade="95"/>
        <w:sz w:val="22"/>
      </w:rPr>
      <w:tblPr/>
      <w:tcPr>
        <w:tcBorders>
          <w:top w:val="none" w:sz="0" w:space="0" w:color="000000"/>
          <w:left w:val="single" w:sz="4" w:space="0" w:color="94A088" w:themeColor="accent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9EBE6" w:fill="E9EBE6" w:themeFill="accent6" w:themeFillTint="34"/>
      </w:tcPr>
    </w:tblStylePr>
    <w:tblStylePr w:type="band1Horz">
      <w:rPr>
        <w:color w:val="565F4C" w:themeColor="accent6" w:themeShade="95"/>
        <w:sz w:val="22"/>
      </w:rPr>
      <w:tblPr/>
      <w:tcPr>
        <w:shd w:val="clear" w:color="E9EBE6" w:fill="E9EBE6" w:themeFill="accent6" w:themeFillTint="34"/>
      </w:tcPr>
    </w:tblStylePr>
    <w:tblStylePr w:type="band2Horz">
      <w:rPr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 w:themeFill="accent1" w:themeFillTint="40"/>
      </w:tcPr>
    </w:tblStylePr>
    <w:tblStylePr w:type="band1Horz">
      <w:tblPr/>
      <w:tcPr>
        <w:shd w:val="clear" w:color="FADFC1" w:fill="FADFC1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 w:themeFill="accent2" w:themeFillTint="40"/>
      </w:tcPr>
    </w:tblStylePr>
    <w:tblStylePr w:type="band1Horz">
      <w:tblPr/>
      <w:tcPr>
        <w:shd w:val="clear" w:color="F2D3C6" w:fill="F2D3C6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 w:themeFill="accent3" w:themeFillTint="40"/>
      </w:tcPr>
    </w:tblStylePr>
    <w:tblStylePr w:type="band1Horz">
      <w:tblPr/>
      <w:tcPr>
        <w:shd w:val="clear" w:color="E5D2CA" w:fill="E5D2CA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 w:themeFill="accent4" w:themeFillTint="40"/>
      </w:tcPr>
    </w:tblStylePr>
    <w:tblStylePr w:type="band1Horz">
      <w:tblPr/>
      <w:tcPr>
        <w:shd w:val="clear" w:color="E6E0D3" w:fill="E6E0D3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 w:themeFill="accent5" w:themeFillTint="40"/>
      </w:tcPr>
    </w:tblStylePr>
    <w:tblStylePr w:type="band1Horz">
      <w:tblPr/>
      <w:tcPr>
        <w:shd w:val="clear" w:color="EFEEDF" w:fill="EFEEDF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 w:themeFill="accent6" w:themeFillTint="40"/>
      </w:tcPr>
    </w:tblStylePr>
    <w:tblStylePr w:type="band1Horz">
      <w:tblPr/>
      <w:tcPr>
        <w:shd w:val="clear" w:color="E3E7E0" w:fill="E3E7E0" w:themeFill="accent6" w:themeFillTint="40"/>
      </w:tcPr>
    </w:tblStylePr>
  </w:style>
  <w:style w:type="table" w:styleId="Tabulkaseznamu2">
    <w:name w:val="List Table 2"/>
    <w:basedOn w:val="Normlntabulka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FC1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ADFC1" w:fill="FADFC1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BD582C" w:themeColor="accent2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2D3C6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2D3C6" w:fill="F2D3C6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65640" w:themeColor="accent3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D2CA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D2CA" w:fill="E5D2CA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8357" w:themeColor="accent4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6E0D3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E6E0D3" w:fill="E6E0D3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2BC80" w:themeColor="accent5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EED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EFEEDF" w:fill="EFEEDF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4A088" w:themeColor="accent6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3E7E0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E3E7E0" w:fill="E3E7E0" w:themeFill="accent6" w:themeFillTint="40"/>
      </w:tcPr>
    </w:tblStylePr>
  </w:style>
  <w:style w:type="table" w:styleId="Tabulkaseznamu3">
    <w:name w:val="List Table 3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E09879" w:fill="E09879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BD582C" w:themeColor="accent2"/>
          <w:right w:val="single" w:sz="4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bottom w:val="single" w:sz="4" w:space="0" w:color="BD582C" w:themeColor="accent2"/>
        </w:tcBorders>
      </w:tcPr>
    </w:tblStylePr>
  </w:style>
  <w:style w:type="table" w:customStyle="1" w:styleId="ListTable3-Accent3">
    <w:name w:val="List Table 3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29581" w:fill="C29581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65640" w:themeColor="accent3"/>
          <w:right w:val="single" w:sz="4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bottom w:val="single" w:sz="4" w:space="0" w:color="865640" w:themeColor="accent3"/>
        </w:tcBorders>
      </w:tcPr>
    </w:tblStylePr>
  </w:style>
  <w:style w:type="table" w:customStyle="1" w:styleId="ListTable3-Accent4">
    <w:name w:val="List Table 3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C4B497" w:fill="C4B497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8357" w:themeColor="accent4"/>
          <w:right w:val="single" w:sz="4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bottom w:val="single" w:sz="4" w:space="0" w:color="9B8357" w:themeColor="accent4"/>
        </w:tcBorders>
      </w:tcPr>
    </w:tblStylePr>
  </w:style>
  <w:style w:type="table" w:customStyle="1" w:styleId="ListTable3-Accent5">
    <w:name w:val="List Table 3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DAD6B2" w:fill="DAD6B2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2BC80" w:themeColor="accent5"/>
          <w:right w:val="single" w:sz="4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bottom w:val="single" w:sz="4" w:space="0" w:color="C2BC80" w:themeColor="accent5"/>
        </w:tcBorders>
      </w:tcPr>
    </w:tblStylePr>
  </w:style>
  <w:style w:type="table" w:customStyle="1" w:styleId="ListTable3-Accent6">
    <w:name w:val="List Table 3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BFC6B8" w:fill="BFC6B8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4A088" w:themeColor="accent6"/>
          <w:right w:val="single" w:sz="4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bottom w:val="single" w:sz="4" w:space="0" w:color="94A088" w:themeColor="accent6"/>
        </w:tcBorders>
      </w:tcPr>
    </w:tblStylePr>
  </w:style>
  <w:style w:type="table" w:styleId="Tabulkaseznamu4">
    <w:name w:val="List Table 4"/>
    <w:basedOn w:val="Normlntabulka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E48312" w:fill="E4831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FC1" w:fill="FADFC1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ADFC1" w:fill="FADFC1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BD582C" w:fill="BD582C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3C6" w:fill="F2D3C6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2D3C6" w:fill="F2D3C6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865640" w:fill="865640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2CA" w:fill="E5D2CA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D2CA" w:fill="E5D2CA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9B8357" w:fill="9B8357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6E0D3" w:fill="E6E0D3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E6E0D3" w:fill="E6E0D3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C2BC80" w:fill="C2BC8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EEDF" w:fill="EFEEDF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EFEEDF" w:fill="EFEEDF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94A088" w:fill="94A088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3E7E0" w:fill="E3E7E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E3E7E0" w:fill="E3E7E0" w:themeFill="accent6" w:themeFillTint="40"/>
      </w:tcPr>
    </w:tblStylePr>
  </w:style>
  <w:style w:type="table" w:styleId="Tmavtabulkaseznamu5">
    <w:name w:val="List Table 5 Dark"/>
    <w:basedOn w:val="Normlntabulka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BD582C" w:themeColor="accent2"/>
          <w:bottom w:val="single" w:sz="12" w:space="0" w:color="FFFFFF" w:themeColor="light1"/>
        </w:tcBorders>
        <w:shd w:val="clear" w:color="E09879" w:fill="E09879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BD582C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D582C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65640" w:themeColor="accent3"/>
          <w:bottom w:val="single" w:sz="12" w:space="0" w:color="FFFFFF" w:themeColor="light1"/>
        </w:tcBorders>
        <w:shd w:val="clear" w:color="C29581" w:fill="C29581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65640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65640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8357" w:themeColor="accent4"/>
          <w:bottom w:val="single" w:sz="12" w:space="0" w:color="FFFFFF" w:themeColor="light1"/>
        </w:tcBorders>
        <w:shd w:val="clear" w:color="C4B497" w:fill="C4B497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8357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8357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2BC80" w:themeColor="accent5"/>
          <w:bottom w:val="single" w:sz="12" w:space="0" w:color="FFFFFF" w:themeColor="light1"/>
        </w:tcBorders>
        <w:shd w:val="clear" w:color="DAD6B2" w:fill="DAD6B2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2BC8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BC8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4A088" w:themeColor="accent6"/>
          <w:bottom w:val="single" w:sz="12" w:space="0" w:color="FFFFFF" w:themeColor="light1"/>
        </w:tcBorders>
        <w:shd w:val="clear" w:color="BFC6B8" w:fill="BFC6B8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4A088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4A088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 w:themeFill="accent6" w:themeFillTint="98"/>
      </w:tcPr>
    </w:tblStylePr>
  </w:style>
  <w:style w:type="table" w:styleId="Barevntabulkaseznamu6">
    <w:name w:val="List Table 6 Colorful"/>
    <w:basedOn w:val="Normlntabulka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BD582C" w:themeColor="accent2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BD582C" w:themeColor="accent2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865640" w:themeColor="accent3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9B8357" w:themeColor="accent4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C2BC80" w:themeColor="accent5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94A088" w:themeColor="accent6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E48312" w:themeColor="accen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E48312" w:themeColor="accent1"/>
        </w:tcBorders>
        <w:shd w:val="clear" w:color="FFFFFF" w:fill="auto"/>
      </w:tcPr>
    </w:tblStylePr>
    <w:tblStylePr w:type="lastCol">
      <w:rPr>
        <w:i/>
        <w:color w:val="854C0A" w:themeColor="accent1" w:themeShade="95"/>
        <w:sz w:val="22"/>
      </w:rPr>
      <w:tblPr/>
      <w:tcPr>
        <w:tcBorders>
          <w:top w:val="none" w:sz="0" w:space="0" w:color="000000"/>
          <w:left w:val="single" w:sz="4" w:space="0" w:color="E4831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FC1" w:fill="FADFC1" w:themeFill="accent1" w:themeFillTint="40"/>
      </w:tcPr>
    </w:tblStylePr>
    <w:tblStylePr w:type="band1Horz">
      <w:rPr>
        <w:color w:val="854C0A" w:themeColor="accent1" w:themeShade="95"/>
        <w:sz w:val="22"/>
      </w:rPr>
      <w:tblPr/>
      <w:tcPr>
        <w:shd w:val="clear" w:color="FADFC1" w:fill="FADFC1" w:themeFill="accent1" w:themeFillTint="40"/>
      </w:tcPr>
    </w:tblStylePr>
    <w:tblStylePr w:type="band2Horz">
      <w:rPr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D582C" w:themeColor="accent2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E09879" w:themeColor="accent2" w:themeTint="97" w:themeShade="95"/>
        <w:sz w:val="22"/>
      </w:rPr>
      <w:tblPr/>
      <w:tcPr>
        <w:tcBorders>
          <w:top w:val="single" w:sz="4" w:space="0" w:color="BD582C" w:themeColor="accent2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D582C" w:themeColor="accent2"/>
        </w:tcBorders>
        <w:shd w:val="clear" w:color="FFFFFF" w:fill="auto"/>
      </w:tcPr>
    </w:tblStylePr>
    <w:tblStylePr w:type="lastCol">
      <w:rPr>
        <w:i/>
        <w:color w:val="E09879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BD582C" w:themeColor="accent2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3C6" w:fill="F2D3C6" w:themeFill="accent2" w:themeFillTint="40"/>
      </w:tcPr>
    </w:tblStylePr>
    <w:tblStylePr w:type="band1Horz">
      <w:rPr>
        <w:color w:val="E09879" w:themeColor="accent2" w:themeTint="97" w:themeShade="95"/>
        <w:sz w:val="22"/>
      </w:rPr>
      <w:tblPr/>
      <w:tcPr>
        <w:shd w:val="clear" w:color="F2D3C6" w:fill="F2D3C6" w:themeFill="accent2" w:themeFillTint="40"/>
      </w:tcPr>
    </w:tblStylePr>
    <w:tblStylePr w:type="band2Horz">
      <w:rPr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65640" w:themeColor="accent3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C29581" w:themeColor="accent3" w:themeTint="98" w:themeShade="95"/>
        <w:sz w:val="22"/>
      </w:rPr>
      <w:tblPr/>
      <w:tcPr>
        <w:tcBorders>
          <w:top w:val="single" w:sz="4" w:space="0" w:color="865640" w:themeColor="accent3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65640" w:themeColor="accent3"/>
        </w:tcBorders>
        <w:shd w:val="clear" w:color="FFFFFF" w:fill="auto"/>
      </w:tcPr>
    </w:tblStylePr>
    <w:tblStylePr w:type="lastCol">
      <w:rPr>
        <w:i/>
        <w:color w:val="C29581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865640" w:themeColor="accent3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2CA" w:fill="E5D2CA" w:themeFill="accent3" w:themeFillTint="40"/>
      </w:tcPr>
    </w:tblStylePr>
    <w:tblStylePr w:type="band1Horz">
      <w:rPr>
        <w:color w:val="C29581" w:themeColor="accent3" w:themeTint="98" w:themeShade="95"/>
        <w:sz w:val="22"/>
      </w:rPr>
      <w:tblPr/>
      <w:tcPr>
        <w:shd w:val="clear" w:color="E5D2CA" w:fill="E5D2CA" w:themeFill="accent3" w:themeFillTint="40"/>
      </w:tcPr>
    </w:tblStylePr>
    <w:tblStylePr w:type="band2Horz">
      <w:rPr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B8357" w:themeColor="accent4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C4B497" w:themeColor="accent4" w:themeTint="9A" w:themeShade="95"/>
        <w:sz w:val="22"/>
      </w:rPr>
      <w:tblPr/>
      <w:tcPr>
        <w:tcBorders>
          <w:top w:val="single" w:sz="4" w:space="0" w:color="9B8357" w:themeColor="accent4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B8357" w:themeColor="accent4"/>
        </w:tcBorders>
        <w:shd w:val="clear" w:color="FFFFFF" w:fill="auto"/>
      </w:tcPr>
    </w:tblStylePr>
    <w:tblStylePr w:type="lastCol">
      <w:rPr>
        <w:i/>
        <w:color w:val="C4B497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9B8357" w:themeColor="accent4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6E0D3" w:fill="E6E0D3" w:themeFill="accent4" w:themeFillTint="40"/>
      </w:tcPr>
    </w:tblStylePr>
    <w:tblStylePr w:type="band1Horz">
      <w:rPr>
        <w:color w:val="C4B497" w:themeColor="accent4" w:themeTint="9A" w:themeShade="95"/>
        <w:sz w:val="22"/>
      </w:rPr>
      <w:tblPr/>
      <w:tcPr>
        <w:shd w:val="clear" w:color="E6E0D3" w:fill="E6E0D3" w:themeFill="accent4" w:themeFillTint="40"/>
      </w:tcPr>
    </w:tblStylePr>
    <w:tblStylePr w:type="band2Horz">
      <w:rPr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2BC80" w:themeColor="accent5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DAD6B2" w:themeColor="accent5" w:themeTint="9A" w:themeShade="95"/>
        <w:sz w:val="22"/>
      </w:rPr>
      <w:tblPr/>
      <w:tcPr>
        <w:tcBorders>
          <w:top w:val="single" w:sz="4" w:space="0" w:color="C2BC80" w:themeColor="accent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2BC80" w:themeColor="accent5"/>
        </w:tcBorders>
        <w:shd w:val="clear" w:color="FFFFFF" w:fill="auto"/>
      </w:tcPr>
    </w:tblStylePr>
    <w:tblStylePr w:type="lastCol">
      <w:rPr>
        <w:i/>
        <w:color w:val="DAD6B2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C2BC80" w:themeColor="accent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EEDF" w:fill="EFEEDF" w:themeFill="accent5" w:themeFillTint="40"/>
      </w:tcPr>
    </w:tblStylePr>
    <w:tblStylePr w:type="band1Horz">
      <w:rPr>
        <w:color w:val="DAD6B2" w:themeColor="accent5" w:themeTint="9A" w:themeShade="95"/>
        <w:sz w:val="22"/>
      </w:rPr>
      <w:tblPr/>
      <w:tcPr>
        <w:shd w:val="clear" w:color="EFEEDF" w:fill="EFEEDF" w:themeFill="accent5" w:themeFillTint="40"/>
      </w:tcPr>
    </w:tblStylePr>
    <w:tblStylePr w:type="band2Horz">
      <w:rPr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A088" w:themeColor="accent6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BFC6B8" w:themeColor="accent6" w:themeTint="98" w:themeShade="95"/>
        <w:sz w:val="22"/>
      </w:rPr>
      <w:tblPr/>
      <w:tcPr>
        <w:tcBorders>
          <w:top w:val="single" w:sz="4" w:space="0" w:color="94A088" w:themeColor="accent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A088" w:themeColor="accent6"/>
        </w:tcBorders>
        <w:shd w:val="clear" w:color="FFFFFF" w:fill="auto"/>
      </w:tcPr>
    </w:tblStylePr>
    <w:tblStylePr w:type="lastCol">
      <w:rPr>
        <w:i/>
        <w:color w:val="BFC6B8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94A088" w:themeColor="accent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3E7E0" w:fill="E3E7E0" w:themeFill="accent6" w:themeFillTint="40"/>
      </w:tcPr>
    </w:tblStylePr>
    <w:tblStylePr w:type="band1Horz">
      <w:rPr>
        <w:color w:val="BFC6B8" w:themeColor="accent6" w:themeTint="98" w:themeShade="95"/>
        <w:sz w:val="22"/>
      </w:rPr>
      <w:tblPr/>
      <w:tcPr>
        <w:shd w:val="clear" w:color="E3E7E0" w:fill="E3E7E0" w:themeFill="accent6" w:themeFillTint="40"/>
      </w:tcPr>
    </w:tblStylePr>
    <w:tblStylePr w:type="band2Horz">
      <w:rPr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C2BC80" w:fill="C2BC80" w:themeFill="accent5"/>
      </w:tcPr>
    </w:tblStylePr>
    <w:tblStylePr w:type="lastRow">
      <w:rPr>
        <w:color w:val="F2F2F2"/>
        <w:sz w:val="22"/>
      </w:rPr>
      <w:tblPr/>
      <w:tcPr>
        <w:shd w:val="clear" w:color="C2BC80" w:fill="C2BC80" w:themeFill="accent5"/>
      </w:tcPr>
    </w:tblStylePr>
    <w:tblStylePr w:type="firstCol">
      <w:rPr>
        <w:color w:val="F2F2F2"/>
        <w:sz w:val="22"/>
      </w:rPr>
      <w:tblPr/>
      <w:tcPr>
        <w:shd w:val="clear" w:color="C2BC80" w:fill="C2BC80" w:themeFill="accent5"/>
      </w:tcPr>
    </w:tblStylePr>
    <w:tblStylePr w:type="lastCol">
      <w:rPr>
        <w:color w:val="F2F2F2"/>
        <w:sz w:val="22"/>
      </w:rPr>
      <w:tblPr/>
      <w:tcPr>
        <w:shd w:val="clear" w:color="C2BC80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4A088" w:fill="94A088" w:themeFill="accent6"/>
      </w:tcPr>
    </w:tblStylePr>
    <w:tblStylePr w:type="lastRow">
      <w:rPr>
        <w:color w:val="F2F2F2"/>
        <w:sz w:val="22"/>
      </w:rPr>
      <w:tblPr/>
      <w:tcPr>
        <w:shd w:val="clear" w:color="94A088" w:fill="94A088" w:themeFill="accent6"/>
      </w:tcPr>
    </w:tblStylePr>
    <w:tblStylePr w:type="firstCol">
      <w:rPr>
        <w:color w:val="F2F2F2"/>
        <w:sz w:val="22"/>
      </w:rPr>
      <w:tblPr/>
      <w:tcPr>
        <w:shd w:val="clear" w:color="94A088" w:fill="94A088" w:themeFill="accent6"/>
      </w:tcPr>
    </w:tblStylePr>
    <w:tblStylePr w:type="lastCol">
      <w:rPr>
        <w:color w:val="F2F2F2"/>
        <w:sz w:val="22"/>
      </w:rPr>
      <w:tblPr/>
      <w:tcPr>
        <w:shd w:val="clear" w:color="94A088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  <w:insideH w:val="single" w:sz="4" w:space="0" w:color="E48312" w:themeColor="accent1"/>
        <w:insideV w:val="single" w:sz="4" w:space="0" w:color="E48312" w:themeColor="accent1"/>
      </w:tblBorders>
    </w:tblPr>
    <w:tblStylePr w:type="fir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Row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lastCol">
      <w:rPr>
        <w:color w:val="F2F2F2"/>
        <w:sz w:val="22"/>
      </w:rPr>
      <w:tblPr/>
      <w:tcPr>
        <w:shd w:val="clear" w:color="ED8D1E" w:fill="ED8D1E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9D8B2" w:fill="F9D8B2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9D8B2" w:fill="F9D8B2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D582C" w:themeColor="accent2"/>
        <w:left w:val="single" w:sz="4" w:space="0" w:color="BD582C" w:themeColor="accent2"/>
        <w:bottom w:val="single" w:sz="4" w:space="0" w:color="BD582C" w:themeColor="accent2"/>
        <w:right w:val="single" w:sz="4" w:space="0" w:color="BD582C" w:themeColor="accent2"/>
        <w:insideH w:val="single" w:sz="4" w:space="0" w:color="BD582C" w:themeColor="accent2"/>
        <w:insideV w:val="single" w:sz="4" w:space="0" w:color="BD582C" w:themeColor="accent2"/>
      </w:tblBorders>
    </w:tblPr>
    <w:tblStylePr w:type="fir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Row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lastCol">
      <w:rPr>
        <w:color w:val="F2F2F2"/>
        <w:sz w:val="22"/>
      </w:rPr>
      <w:tblPr/>
      <w:tcPr>
        <w:shd w:val="clear" w:color="E09879" w:fill="E09879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4DDD2" w:fill="F4DDD2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4DDD2" w:fill="F4DDD2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65640" w:themeColor="accent3"/>
        <w:left w:val="single" w:sz="4" w:space="0" w:color="865640" w:themeColor="accent3"/>
        <w:bottom w:val="single" w:sz="4" w:space="0" w:color="865640" w:themeColor="accent3"/>
        <w:right w:val="single" w:sz="4" w:space="0" w:color="865640" w:themeColor="accent3"/>
        <w:insideH w:val="single" w:sz="4" w:space="0" w:color="865640" w:themeColor="accent3"/>
        <w:insideV w:val="single" w:sz="4" w:space="0" w:color="865640" w:themeColor="accent3"/>
      </w:tblBorders>
    </w:tblPr>
    <w:tblStylePr w:type="fir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Row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lastCol">
      <w:rPr>
        <w:color w:val="F2F2F2"/>
        <w:sz w:val="22"/>
      </w:rPr>
      <w:tblPr/>
      <w:tcPr>
        <w:shd w:val="clear" w:color="865640" w:fill="865640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DAD3" w:fill="EADAD3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DAD3" w:fill="EADAD3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B8357" w:themeColor="accent4"/>
        <w:left w:val="single" w:sz="4" w:space="0" w:color="9B8357" w:themeColor="accent4"/>
        <w:bottom w:val="single" w:sz="4" w:space="0" w:color="9B8357" w:themeColor="accent4"/>
        <w:right w:val="single" w:sz="4" w:space="0" w:color="9B8357" w:themeColor="accent4"/>
        <w:insideH w:val="single" w:sz="4" w:space="0" w:color="9B8357" w:themeColor="accent4"/>
        <w:insideV w:val="single" w:sz="4" w:space="0" w:color="9B8357" w:themeColor="accent4"/>
      </w:tblBorders>
    </w:tblPr>
    <w:tblStylePr w:type="fir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Row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lastCol">
      <w:rPr>
        <w:color w:val="F2F2F2"/>
        <w:sz w:val="22"/>
      </w:rPr>
      <w:tblPr/>
      <w:tcPr>
        <w:shd w:val="clear" w:color="C4B497" w:fill="C4B497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BE5DC" w:fill="EBE5D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BE5DC" w:fill="EBE5DC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color w:val="F2F2F2"/>
        <w:sz w:val="22"/>
      </w:rPr>
      <w:tblPr/>
      <w:tcPr>
        <w:shd w:val="clear" w:color="C2BC80" w:fill="C2BC80" w:themeFill="accent5"/>
      </w:tcPr>
    </w:tblStylePr>
    <w:tblStylePr w:type="lastRow">
      <w:rPr>
        <w:color w:val="F2F2F2"/>
        <w:sz w:val="22"/>
      </w:rPr>
      <w:tblPr/>
      <w:tcPr>
        <w:shd w:val="clear" w:color="C2BC80" w:fill="C2BC80" w:themeFill="accent5"/>
      </w:tcPr>
    </w:tblStylePr>
    <w:tblStylePr w:type="firstCol">
      <w:rPr>
        <w:color w:val="F2F2F2"/>
        <w:sz w:val="22"/>
      </w:rPr>
      <w:tblPr/>
      <w:tcPr>
        <w:shd w:val="clear" w:color="C2BC80" w:fill="C2BC80" w:themeFill="accent5"/>
      </w:tcPr>
    </w:tblStylePr>
    <w:tblStylePr w:type="lastCol">
      <w:rPr>
        <w:color w:val="F2F2F2"/>
        <w:sz w:val="22"/>
      </w:rPr>
      <w:tblPr/>
      <w:tcPr>
        <w:shd w:val="clear" w:color="C2BC80" w:fill="C2BC8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1E4" w:fill="F2F1E4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1E4" w:fill="F2F1E4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color w:val="F2F2F2"/>
        <w:sz w:val="22"/>
      </w:rPr>
      <w:tblPr/>
      <w:tcPr>
        <w:shd w:val="clear" w:color="94A088" w:fill="94A088" w:themeFill="accent6"/>
      </w:tcPr>
    </w:tblStylePr>
    <w:tblStylePr w:type="lastRow">
      <w:rPr>
        <w:color w:val="F2F2F2"/>
        <w:sz w:val="22"/>
      </w:rPr>
      <w:tblPr/>
      <w:tcPr>
        <w:shd w:val="clear" w:color="94A088" w:fill="94A088" w:themeFill="accent6"/>
      </w:tcPr>
    </w:tblStylePr>
    <w:tblStylePr w:type="firstCol">
      <w:rPr>
        <w:color w:val="F2F2F2"/>
        <w:sz w:val="22"/>
      </w:rPr>
      <w:tblPr/>
      <w:tcPr>
        <w:shd w:val="clear" w:color="94A088" w:fill="94A088" w:themeFill="accent6"/>
      </w:tcPr>
    </w:tblStylePr>
    <w:tblStylePr w:type="lastCol">
      <w:rPr>
        <w:color w:val="F2F2F2"/>
        <w:sz w:val="22"/>
      </w:rPr>
      <w:tblPr/>
      <w:tcPr>
        <w:shd w:val="clear" w:color="94A088" w:fill="94A088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9EBE6" w:fill="E9EBE6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9EBE6" w:fill="E9EBE6" w:themeFill="accent6" w:themeFillTint="34"/>
      </w:tcPr>
    </w:tblStylePr>
  </w:style>
  <w:style w:type="table" w:customStyle="1" w:styleId="Bordered">
    <w:name w:val="Bordered"/>
    <w:basedOn w:val="Normlntabulka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Normlntabulka"/>
    <w:uiPriority w:val="99"/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48312" w:themeColor="accent1"/>
          <w:left w:val="single" w:sz="4" w:space="0" w:color="E48312" w:themeColor="accent1"/>
          <w:bottom w:val="single" w:sz="4" w:space="0" w:color="E48312" w:themeColor="accent1"/>
          <w:right w:val="single" w:sz="4" w:space="0" w:color="E48312" w:themeColor="accent1"/>
        </w:tcBorders>
      </w:tcPr>
    </w:tblStylePr>
  </w:style>
  <w:style w:type="table" w:customStyle="1" w:styleId="Bordered-Accent2">
    <w:name w:val="Bordered - Accent 2"/>
    <w:basedOn w:val="Normlntabulka"/>
    <w:uiPriority w:val="99"/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BD582C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D582C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BD582C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D582C" w:themeColor="accent2"/>
          <w:left w:val="single" w:sz="4" w:space="0" w:color="BD582C" w:themeColor="accent2"/>
          <w:bottom w:val="single" w:sz="4" w:space="0" w:color="BD582C" w:themeColor="accent2"/>
          <w:right w:val="single" w:sz="4" w:space="0" w:color="BD582C" w:themeColor="accent2"/>
        </w:tcBorders>
      </w:tcPr>
    </w:tblStylePr>
  </w:style>
  <w:style w:type="table" w:customStyle="1" w:styleId="Bordered-Accent3">
    <w:name w:val="Bordered - Accent 3"/>
    <w:basedOn w:val="Normlntabulka"/>
    <w:uiPriority w:val="99"/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65640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65640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</w:tcPr>
    </w:tblStylePr>
  </w:style>
  <w:style w:type="table" w:customStyle="1" w:styleId="Bordered-Accent4">
    <w:name w:val="Bordered - Accent 4"/>
    <w:basedOn w:val="Normlntabulka"/>
    <w:uiPriority w:val="99"/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8357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8357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8357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</w:tcPr>
    </w:tblStylePr>
  </w:style>
  <w:style w:type="table" w:customStyle="1" w:styleId="Bordered-Accent5">
    <w:name w:val="Bordered - Accent 5"/>
    <w:basedOn w:val="Normlntabulka"/>
    <w:uiPriority w:val="99"/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BC8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2BC8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</w:tcPr>
    </w:tblStylePr>
  </w:style>
  <w:style w:type="table" w:customStyle="1" w:styleId="Bordered-Accent6">
    <w:name w:val="Bordered - Accent 6"/>
    <w:basedOn w:val="Normlntabulka"/>
    <w:uiPriority w:val="99"/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4A088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4A088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</w:tcPr>
    </w:tblStylePr>
  </w:style>
  <w:style w:type="table" w:styleId="Mkatabulky">
    <w:name w:val="Table Grid"/>
    <w:basedOn w:val="Normlntabulka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auto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auto" w:fill="E6D3CA"/>
    </w:tcPr>
    <w:tblStylePr w:type="firstRow">
      <w:rPr>
        <w:b/>
        <w:bCs/>
        <w:color w:val="000000" w:themeColor="text1"/>
      </w:rPr>
      <w:tblPr/>
      <w:tcPr>
        <w:shd w:val="clear" w:color="auto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EADBD4"/>
      </w:tcPr>
    </w:tblStylePr>
    <w:tblStylePr w:type="band1Vert">
      <w:tblPr/>
      <w:tcPr>
        <w:shd w:val="clear" w:color="auto" w:fill="CCA695"/>
      </w:tcPr>
    </w:tblStylePr>
    <w:tblStylePr w:type="band1Horz">
      <w:tblPr/>
      <w:tcPr>
        <w:shd w:val="clear" w:color="auto" w:fill="CCA695"/>
      </w:tcPr>
    </w:tblStylePr>
    <w:tblStylePr w:type="nwCell">
      <w:tblPr/>
      <w:tcPr>
        <w:shd w:val="clear" w:color="auto" w:fill="FFFFFF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2">
    <w:name w:val="Světlá tabulka s mřížkou 1 – zvýraznění 3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31">
    <w:name w:val="Světlá tabulka s mřížkou 1 – zvýraznění 3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865640" w:themeColor="accent3"/>
        </w:tcBorders>
      </w:tcPr>
    </w:tblStylePr>
    <w:tblStylePr w:type="lastRow">
      <w:rPr>
        <w:b/>
        <w:bCs/>
      </w:rPr>
      <w:tblPr/>
      <w:tcPr>
        <w:tcBorders>
          <w:top w:val="single" w:sz="2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Pr>
      <w:sz w:val="20"/>
      <w:szCs w:val="20"/>
    </w:rPr>
    <w:tblPr/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rFonts w:asciiTheme="minorHAnsi" w:hAnsiTheme="minorHAnsi"/>
      </w:rPr>
    </w:tblStylePr>
  </w:style>
  <w:style w:type="table" w:customStyle="1" w:styleId="GSEtab">
    <w:name w:val="GSE tab"/>
    <w:basedOn w:val="Normlntabulka"/>
    <w:uiPriority w:val="99"/>
    <w:pPr>
      <w:jc w:val="center"/>
    </w:pPr>
    <w:rPr>
      <w:sz w:val="20"/>
      <w:szCs w:val="20"/>
    </w:rPr>
    <w:tblPr>
      <w:tblStyleRow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rPr>
        <w:rFonts w:asciiTheme="minorHAnsi" w:hAnsiTheme="minorHAnsi"/>
        <w:b/>
        <w:color w:val="FFFFFF" w:themeColor="background1"/>
        <w:sz w:val="22"/>
      </w:rPr>
      <w:tblPr/>
      <w:tcPr>
        <w:shd w:val="clear" w:color="auto" w:fill="432B20"/>
      </w:tcPr>
    </w:tblStylePr>
    <w:tblStylePr w:type="lastRow">
      <w:rPr>
        <w:b/>
      </w:rPr>
      <w:tblPr/>
      <w:tcPr>
        <w:shd w:val="clear" w:color="auto" w:fill="D4D9CF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EADBD4"/>
      </w:tcPr>
    </w:tblStylePr>
  </w:style>
  <w:style w:type="table" w:customStyle="1" w:styleId="Prosttabulka21">
    <w:name w:val="Prostá tabulka 21"/>
    <w:basedOn w:val="Normlntabulka"/>
    <w:uiPriority w:val="42"/>
    <w:rPr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ulkasmkou4zvraznn32">
    <w:name w:val="Tabulka s mřížkou 4 – zvýraznění 32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table" w:customStyle="1" w:styleId="Svtltabulkasmkou1zvraznn12">
    <w:name w:val="Světlá tabulka s mřížkou 1 – zvýraznění 12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rPr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auto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/>
      </w:tcPr>
    </w:tblStylePr>
    <w:tblStylePr w:type="band1Horz">
      <w:tblPr/>
      <w:tcPr>
        <w:shd w:val="clear" w:color="auto" w:fill="EADBD4"/>
      </w:tcPr>
    </w:tblStylePr>
  </w:style>
  <w:style w:type="table" w:styleId="Webovtabulka1">
    <w:name w:val="Table Web 1"/>
    <w:basedOn w:val="Normlntabulka"/>
    <w:uiPriority w:val="99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</w:tblStylePr>
  </w:style>
  <w:style w:type="table" w:styleId="Stednmka1zvraznn2">
    <w:name w:val="Medium Grid 1 Accent 2"/>
    <w:basedOn w:val="Normlntabulka"/>
    <w:uiPriority w:val="99"/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customStyle="1" w:styleId="Svtltabulkasmkou11">
    <w:name w:val="Světlá tabulka s mřížkou 1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auto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6DC"/>
      </w:tcPr>
    </w:tblStylePr>
    <w:tblStylePr w:type="band1Horz">
      <w:tblPr/>
      <w:tcPr>
        <w:shd w:val="clear" w:color="auto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Pr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bCs/>
      </w:rPr>
      <w:tblPr/>
      <w:tcPr>
        <w:tcBorders>
          <w:top w:val="single" w:sz="2" w:space="0" w:color="94A08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uiPriority w:val="46"/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b/>
        <w:bCs/>
      </w:rPr>
      <w:tblPr/>
      <w:tcPr>
        <w:tcBorders>
          <w:top w:val="single" w:sz="2" w:space="0" w:color="E4831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84CF9B39-6B7A-4ECF-BFD3-E76E5002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1881</Words>
  <Characters>12888</Characters>
  <Application>Microsoft Office Word</Application>
  <DocSecurity>0</DocSecurity>
  <Lines>230</Lines>
  <Paragraphs>146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2025-01-30T09:14:00Z</dcterms:created>
  <dcterms:modified xsi:type="dcterms:W3CDTF">2025-10-08T07:12:00Z</dcterms:modified>
  <dc:language/>
</cp:coreProperties>
</file>